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9CC" w:rsidRPr="00137B5D" w:rsidRDefault="006627FE" w:rsidP="0008454B">
      <w:pPr>
        <w:spacing w:line="360" w:lineRule="auto"/>
        <w:ind w:right="-559"/>
        <w:jc w:val="center"/>
        <w:rPr>
          <w:rFonts w:eastAsia="Times New Roman"/>
          <w:b/>
          <w:bCs/>
          <w:sz w:val="28"/>
          <w:szCs w:val="28"/>
        </w:rPr>
      </w:pPr>
      <w:r>
        <w:rPr>
          <w:rFonts w:eastAsia="Times New Roman"/>
          <w:b/>
          <w:bCs/>
          <w:sz w:val="28"/>
          <w:szCs w:val="28"/>
        </w:rPr>
        <w:t>Методические рекомендации по выполнению физических упражнений.</w:t>
      </w:r>
    </w:p>
    <w:p w:rsidR="00F9545A" w:rsidRDefault="006627FE" w:rsidP="0008454B">
      <w:pPr>
        <w:spacing w:line="360" w:lineRule="auto"/>
        <w:ind w:firstLine="709"/>
        <w:jc w:val="both"/>
        <w:rPr>
          <w:color w:val="222222"/>
          <w:sz w:val="24"/>
          <w:szCs w:val="24"/>
          <w:shd w:val="clear" w:color="auto" w:fill="FFFFFF"/>
        </w:rPr>
      </w:pPr>
      <w:r>
        <w:rPr>
          <w:b/>
          <w:color w:val="222222"/>
          <w:sz w:val="24"/>
          <w:szCs w:val="24"/>
          <w:shd w:val="clear" w:color="auto" w:fill="FFFFFF"/>
        </w:rPr>
        <w:t>П</w:t>
      </w:r>
      <w:r w:rsidRPr="006627FE">
        <w:rPr>
          <w:b/>
          <w:color w:val="222222"/>
          <w:sz w:val="24"/>
          <w:szCs w:val="24"/>
          <w:shd w:val="clear" w:color="auto" w:fill="FFFFFF"/>
        </w:rPr>
        <w:t>одтягивания</w:t>
      </w:r>
      <w:r>
        <w:rPr>
          <w:b/>
          <w:color w:val="222222"/>
          <w:sz w:val="24"/>
          <w:szCs w:val="24"/>
          <w:shd w:val="clear" w:color="auto" w:fill="FFFFFF"/>
        </w:rPr>
        <w:t>:</w:t>
      </w:r>
      <w:r w:rsidRPr="006627FE">
        <w:rPr>
          <w:color w:val="222222"/>
          <w:sz w:val="24"/>
          <w:szCs w:val="24"/>
          <w:shd w:val="clear" w:color="auto" w:fill="FFFFFF"/>
        </w:rPr>
        <w:t xml:space="preserve"> Что такое прямой хват? Это такое положение рук, когда кулаки развернуты к нам, а ладони – от нас. Такое положение у них будет на турнике. Если же мы опустим руки – все будет наоборот. Таким образом, мы беремся за перекладину во время классических подтягиваний. Подтягивание на турнике прямых средним хватом – это самый распространенный вариант выполнения упражнения. Именно в таком варианте его сдают в различных учебных заведениях на уроке физкультуры. Правила выполнения подтягиваний прямым хватом просты: Руками возьмитесь за перекладину на ширине плеч прямым хватом. Хват на ширине плеч называется средним. Если турник низко расположен, согните ноги, чтобы тело повисло в воздухе. Оптимальный вариант – подтягивание из виса на высокой перекладине. Так ваши ноги не будут вам мешать. Повисните, почувствуйте вес своего тела. Попробуйте подтянуться так, чтобы ваш подбородок оказался над перекладиной. Для этого мощным сокращением мышц рук и спины поднимите себя наверх. При этом не делайте рывков или размахов. Висеть над перекладиной не нужно, как только вы достигли это положения – опускайтесь вниз. Контролируйте все движения: и вверх, и вниз. Если вы начинаете раскачиваться (такое бывает, когда подтягиваешься несколько раз подряд), старайтесь стабилизировать положение тела. Сколько делать повторов – зависит от целей вашей тренировки. Работайте до отказа – на максимум. Отлично, если вы разделите весь процесс на подходы. Например, 3 подхода по 5 раз, если для вас 5 повторов – это разовый максимум подтягиваний на турнике. Вообще, сделайте подтягивание и турник своими друзьями!</w:t>
      </w:r>
      <w:r w:rsidRPr="006627FE">
        <w:rPr>
          <w:color w:val="222222"/>
          <w:sz w:val="24"/>
          <w:szCs w:val="24"/>
        </w:rPr>
        <w:br/>
      </w:r>
      <w:r>
        <w:rPr>
          <w:noProof/>
        </w:rPr>
        <w:drawing>
          <wp:inline distT="0" distB="0" distL="0" distR="0">
            <wp:extent cx="3314700" cy="1845183"/>
            <wp:effectExtent l="19050" t="0" r="0" b="0"/>
            <wp:docPr id="3" name="Рисунок 3" descr="https://fitnavigator.ru/wp-content/uploads/2016/07/podtjagivanija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itnavigator.ru/wp-content/uploads/2016/07/podtjagivanija_11.jpg"/>
                    <pic:cNvPicPr>
                      <a:picLocks noChangeAspect="1" noChangeArrowheads="1"/>
                    </pic:cNvPicPr>
                  </pic:nvPicPr>
                  <pic:blipFill>
                    <a:blip r:embed="rId8" cstate="print"/>
                    <a:srcRect/>
                    <a:stretch>
                      <a:fillRect/>
                    </a:stretch>
                  </pic:blipFill>
                  <pic:spPr bwMode="auto">
                    <a:xfrm>
                      <a:off x="0" y="0"/>
                      <a:ext cx="3314700" cy="1845183"/>
                    </a:xfrm>
                    <a:prstGeom prst="rect">
                      <a:avLst/>
                    </a:prstGeom>
                    <a:noFill/>
                    <a:ln w="9525">
                      <a:noFill/>
                      <a:miter lim="800000"/>
                      <a:headEnd/>
                      <a:tailEnd/>
                    </a:ln>
                  </pic:spPr>
                </pic:pic>
              </a:graphicData>
            </a:graphic>
          </wp:inline>
        </w:drawing>
      </w:r>
      <w:r w:rsidRPr="006627FE">
        <w:rPr>
          <w:color w:val="222222"/>
          <w:sz w:val="24"/>
          <w:szCs w:val="24"/>
        </w:rPr>
        <w:br/>
      </w:r>
      <w:r>
        <w:rPr>
          <w:color w:val="222222"/>
          <w:sz w:val="24"/>
          <w:szCs w:val="24"/>
          <w:shd w:val="clear" w:color="auto" w:fill="FFFFFF"/>
        </w:rPr>
        <w:t>Источник:</w:t>
      </w:r>
      <w:r w:rsidRPr="006627FE">
        <w:rPr>
          <w:color w:val="222222"/>
          <w:sz w:val="24"/>
          <w:szCs w:val="24"/>
        </w:rPr>
        <w:br/>
      </w:r>
      <w:hyperlink r:id="rId9" w:history="1">
        <w:r w:rsidRPr="006627FE">
          <w:rPr>
            <w:rStyle w:val="ad"/>
            <w:color w:val="auto"/>
            <w:sz w:val="24"/>
            <w:szCs w:val="24"/>
            <w:shd w:val="clear" w:color="auto" w:fill="FFFFFF"/>
          </w:rPr>
          <w:t>https://fitnavigator.ru/baza-uprazhnenij/podtjagivanija.html</w:t>
        </w:r>
      </w:hyperlink>
    </w:p>
    <w:p w:rsidR="006627FE" w:rsidRDefault="006627FE" w:rsidP="0008454B">
      <w:pPr>
        <w:spacing w:line="360" w:lineRule="auto"/>
        <w:ind w:firstLine="709"/>
        <w:jc w:val="both"/>
        <w:rPr>
          <w:color w:val="222222"/>
          <w:sz w:val="24"/>
          <w:szCs w:val="24"/>
          <w:shd w:val="clear" w:color="auto" w:fill="FFFFFF"/>
        </w:rPr>
      </w:pPr>
    </w:p>
    <w:p w:rsidR="006627FE" w:rsidRDefault="006627FE" w:rsidP="0008454B">
      <w:pPr>
        <w:spacing w:line="360" w:lineRule="auto"/>
        <w:ind w:firstLine="709"/>
        <w:jc w:val="both"/>
        <w:rPr>
          <w:color w:val="222222"/>
          <w:sz w:val="24"/>
          <w:szCs w:val="24"/>
          <w:shd w:val="clear" w:color="auto" w:fill="FFFFFF"/>
        </w:rPr>
      </w:pPr>
    </w:p>
    <w:p w:rsidR="006627FE" w:rsidRDefault="006627FE" w:rsidP="0008454B">
      <w:pPr>
        <w:spacing w:line="360" w:lineRule="auto"/>
        <w:ind w:firstLine="709"/>
        <w:jc w:val="both"/>
        <w:rPr>
          <w:color w:val="222222"/>
          <w:sz w:val="24"/>
          <w:szCs w:val="24"/>
          <w:shd w:val="clear" w:color="auto" w:fill="FFFFFF"/>
        </w:rPr>
      </w:pPr>
    </w:p>
    <w:p w:rsidR="006627FE" w:rsidRDefault="006627FE" w:rsidP="0008454B">
      <w:pPr>
        <w:spacing w:line="360" w:lineRule="auto"/>
        <w:ind w:firstLine="709"/>
        <w:jc w:val="both"/>
        <w:rPr>
          <w:color w:val="222222"/>
          <w:sz w:val="24"/>
          <w:szCs w:val="24"/>
          <w:shd w:val="clear" w:color="auto" w:fill="FFFFFF"/>
        </w:rPr>
      </w:pPr>
    </w:p>
    <w:p w:rsidR="006627FE" w:rsidRDefault="006627FE" w:rsidP="0008454B">
      <w:pPr>
        <w:spacing w:line="360" w:lineRule="auto"/>
        <w:ind w:firstLine="709"/>
        <w:jc w:val="both"/>
        <w:rPr>
          <w:color w:val="222222"/>
          <w:sz w:val="24"/>
          <w:szCs w:val="24"/>
          <w:shd w:val="clear" w:color="auto" w:fill="FFFFFF"/>
        </w:rPr>
      </w:pPr>
    </w:p>
    <w:p w:rsidR="006627FE" w:rsidRPr="006627FE" w:rsidRDefault="006627FE" w:rsidP="006627FE">
      <w:pPr>
        <w:pStyle w:val="2"/>
        <w:shd w:val="clear" w:color="auto" w:fill="FFFFFF"/>
        <w:spacing w:before="300" w:after="150"/>
        <w:rPr>
          <w:rFonts w:ascii="Times New Roman" w:hAnsi="Times New Roman" w:cs="Times New Roman"/>
          <w:bCs w:val="0"/>
          <w:color w:val="393939"/>
          <w:sz w:val="24"/>
          <w:szCs w:val="28"/>
        </w:rPr>
      </w:pPr>
      <w:r w:rsidRPr="006627FE">
        <w:rPr>
          <w:rFonts w:ascii="Times New Roman" w:hAnsi="Times New Roman" w:cs="Times New Roman"/>
          <w:bCs w:val="0"/>
          <w:color w:val="393939"/>
          <w:sz w:val="24"/>
          <w:szCs w:val="28"/>
        </w:rPr>
        <w:t>Прыжки из положения упор лежа в полный присед.</w:t>
      </w:r>
    </w:p>
    <w:p w:rsidR="006627FE" w:rsidRPr="006627FE" w:rsidRDefault="006627FE" w:rsidP="006627FE">
      <w:pPr>
        <w:shd w:val="clear" w:color="auto" w:fill="FFFFFF"/>
        <w:rPr>
          <w:color w:val="393939"/>
          <w:sz w:val="24"/>
          <w:szCs w:val="28"/>
        </w:rPr>
      </w:pPr>
      <w:r w:rsidRPr="006627FE">
        <w:rPr>
          <w:color w:val="393939"/>
          <w:sz w:val="24"/>
          <w:szCs w:val="28"/>
        </w:rPr>
        <w:t>Прыжки из упора лёжа — это сложное комплексное фитнес упражнение, которое помимо накачки брюшного пресса подходит для похудения в области живота и боков. Оно являются крайне эффективным упражнением для тренировки сердечной мышцы, накачки нижнего, среднего пресса и сжигания калорий. Может быть использовано для работы на рельеф в нижней области живота.</w:t>
      </w:r>
    </w:p>
    <w:p w:rsidR="006627FE" w:rsidRPr="006627FE" w:rsidRDefault="006627FE" w:rsidP="006627FE">
      <w:pPr>
        <w:shd w:val="clear" w:color="auto" w:fill="FFFFFF"/>
        <w:rPr>
          <w:color w:val="393939"/>
          <w:sz w:val="24"/>
          <w:szCs w:val="28"/>
        </w:rPr>
      </w:pPr>
    </w:p>
    <w:p w:rsidR="006627FE" w:rsidRPr="006627FE" w:rsidRDefault="006627FE" w:rsidP="006627FE">
      <w:pPr>
        <w:numPr>
          <w:ilvl w:val="0"/>
          <w:numId w:val="29"/>
        </w:numPr>
        <w:shd w:val="clear" w:color="auto" w:fill="EFEFEF"/>
        <w:spacing w:before="120" w:after="120"/>
        <w:ind w:left="615" w:right="240"/>
        <w:rPr>
          <w:color w:val="444444"/>
          <w:sz w:val="24"/>
          <w:szCs w:val="28"/>
        </w:rPr>
      </w:pPr>
      <w:r w:rsidRPr="006627FE">
        <w:rPr>
          <w:color w:val="444444"/>
          <w:sz w:val="24"/>
          <w:szCs w:val="28"/>
        </w:rPr>
        <w:t>Примите упор лежа, живот втяните, в пояснице напряжение, шея прямая.</w:t>
      </w:r>
    </w:p>
    <w:p w:rsidR="006627FE" w:rsidRPr="006627FE" w:rsidRDefault="006627FE" w:rsidP="006627FE">
      <w:pPr>
        <w:numPr>
          <w:ilvl w:val="0"/>
          <w:numId w:val="29"/>
        </w:numPr>
        <w:shd w:val="clear" w:color="auto" w:fill="EFEFEF"/>
        <w:spacing w:before="120" w:after="120"/>
        <w:ind w:left="615" w:right="240"/>
        <w:rPr>
          <w:color w:val="444444"/>
          <w:sz w:val="24"/>
          <w:szCs w:val="28"/>
        </w:rPr>
      </w:pPr>
      <w:r w:rsidRPr="006627FE">
        <w:rPr>
          <w:color w:val="444444"/>
          <w:sz w:val="24"/>
          <w:szCs w:val="28"/>
        </w:rPr>
        <w:t>Прямые руки слегка согните в локтях и поставьте на ширине плеч.</w:t>
      </w:r>
    </w:p>
    <w:p w:rsidR="006627FE" w:rsidRPr="006627FE" w:rsidRDefault="006627FE" w:rsidP="006627FE">
      <w:pPr>
        <w:numPr>
          <w:ilvl w:val="0"/>
          <w:numId w:val="29"/>
        </w:numPr>
        <w:shd w:val="clear" w:color="auto" w:fill="EFEFEF"/>
        <w:spacing w:before="120" w:after="120"/>
        <w:ind w:left="615" w:right="240"/>
        <w:rPr>
          <w:color w:val="444444"/>
          <w:sz w:val="24"/>
          <w:szCs w:val="28"/>
        </w:rPr>
      </w:pPr>
      <w:r w:rsidRPr="006627FE">
        <w:rPr>
          <w:color w:val="444444"/>
          <w:sz w:val="24"/>
          <w:szCs w:val="28"/>
        </w:rPr>
        <w:t>Вместе с выдохом сделайте прыжок, согните ноги в коленях и приблизьте их максимально к груди.</w:t>
      </w:r>
    </w:p>
    <w:p w:rsidR="006627FE" w:rsidRPr="006627FE" w:rsidRDefault="006627FE" w:rsidP="006627FE">
      <w:pPr>
        <w:numPr>
          <w:ilvl w:val="0"/>
          <w:numId w:val="29"/>
        </w:numPr>
        <w:shd w:val="clear" w:color="auto" w:fill="EFEFEF"/>
        <w:spacing w:before="120" w:after="120"/>
        <w:ind w:left="615" w:right="240"/>
        <w:rPr>
          <w:color w:val="444444"/>
          <w:sz w:val="24"/>
          <w:szCs w:val="28"/>
        </w:rPr>
      </w:pPr>
      <w:r w:rsidRPr="006627FE">
        <w:rPr>
          <w:color w:val="444444"/>
          <w:sz w:val="24"/>
          <w:szCs w:val="28"/>
        </w:rPr>
        <w:t>Сделайте вдох и верните ноги с помощью прыжка в исходное положение.</w:t>
      </w:r>
    </w:p>
    <w:p w:rsidR="006627FE" w:rsidRPr="006627FE" w:rsidRDefault="006627FE" w:rsidP="006627FE">
      <w:pPr>
        <w:pStyle w:val="2"/>
        <w:shd w:val="clear" w:color="auto" w:fill="FFFFFF"/>
        <w:spacing w:before="300" w:after="150"/>
        <w:rPr>
          <w:rFonts w:ascii="Times New Roman" w:hAnsi="Times New Roman" w:cs="Times New Roman"/>
          <w:b w:val="0"/>
          <w:bCs w:val="0"/>
          <w:color w:val="393939"/>
          <w:sz w:val="24"/>
          <w:szCs w:val="28"/>
        </w:rPr>
      </w:pPr>
      <w:r w:rsidRPr="006627FE">
        <w:rPr>
          <w:rFonts w:ascii="Times New Roman" w:hAnsi="Times New Roman" w:cs="Times New Roman"/>
          <w:b w:val="0"/>
          <w:bCs w:val="0"/>
          <w:color w:val="393939"/>
          <w:sz w:val="24"/>
          <w:szCs w:val="28"/>
        </w:rPr>
        <w:t>Фото с правильной техникой выполнения</w:t>
      </w:r>
    </w:p>
    <w:p w:rsidR="006627FE" w:rsidRDefault="006627FE" w:rsidP="006627FE">
      <w:pPr>
        <w:pStyle w:val="z-"/>
        <w:jc w:val="left"/>
      </w:pPr>
      <w:r>
        <w:t>Начало формы</w:t>
      </w:r>
    </w:p>
    <w:p w:rsidR="006627FE" w:rsidRPr="006627FE" w:rsidRDefault="006627FE" w:rsidP="006627FE">
      <w:pPr>
        <w:shd w:val="clear" w:color="auto" w:fill="EFEFEF"/>
        <w:spacing w:beforeAutospacing="1"/>
        <w:rPr>
          <w:rFonts w:ascii="Helvetica" w:hAnsi="Helvetica"/>
          <w:color w:val="393939"/>
          <w:sz w:val="24"/>
          <w:szCs w:val="24"/>
        </w:rPr>
      </w:pPr>
    </w:p>
    <w:p w:rsidR="006627FE" w:rsidRDefault="006627FE" w:rsidP="006627FE">
      <w:pPr>
        <w:numPr>
          <w:ilvl w:val="0"/>
          <w:numId w:val="31"/>
        </w:numPr>
        <w:pBdr>
          <w:top w:val="single" w:sz="12" w:space="0" w:color="ECECEC"/>
          <w:left w:val="single" w:sz="12" w:space="0" w:color="ECECEC"/>
          <w:bottom w:val="single" w:sz="12" w:space="0" w:color="ECECEC"/>
          <w:right w:val="single" w:sz="12" w:space="0" w:color="ECECEC"/>
        </w:pBdr>
        <w:shd w:val="clear" w:color="auto" w:fill="FFFFFF"/>
        <w:spacing w:before="30" w:after="30"/>
        <w:ind w:left="30" w:right="30"/>
        <w:rPr>
          <w:rFonts w:ascii="Helvetica" w:hAnsi="Helvetica"/>
          <w:color w:val="393939"/>
        </w:rPr>
      </w:pPr>
      <w:hyperlink r:id="rId10" w:history="1">
        <w:r>
          <w:rPr>
            <w:rFonts w:ascii="Helvetica" w:hAnsi="Helvetica"/>
            <w:noProof/>
            <w:color w:val="428BCA"/>
          </w:rPr>
          <w:drawing>
            <wp:inline distT="0" distB="0" distL="0" distR="0">
              <wp:extent cx="2624666" cy="1476375"/>
              <wp:effectExtent l="19050" t="0" r="4234" b="0"/>
              <wp:docPr id="6" name="Рисунок 6" descr="Фото упражнения Прыжки из положения упор лежа в полный присед">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Фото упражнения Прыжки из положения упор лежа в полный присед">
                        <a:hlinkClick r:id="rId10"/>
                      </pic:cNvPr>
                      <pic:cNvPicPr>
                        <a:picLocks noChangeAspect="1" noChangeArrowheads="1"/>
                      </pic:cNvPicPr>
                    </pic:nvPicPr>
                    <pic:blipFill>
                      <a:blip r:embed="rId11" cstate="print"/>
                      <a:srcRect/>
                      <a:stretch>
                        <a:fillRect/>
                      </a:stretch>
                    </pic:blipFill>
                    <pic:spPr bwMode="auto">
                      <a:xfrm>
                        <a:off x="0" y="0"/>
                        <a:ext cx="2624666" cy="1476375"/>
                      </a:xfrm>
                      <a:prstGeom prst="rect">
                        <a:avLst/>
                      </a:prstGeom>
                      <a:noFill/>
                      <a:ln w="9525">
                        <a:noFill/>
                        <a:miter lim="800000"/>
                        <a:headEnd/>
                        <a:tailEnd/>
                      </a:ln>
                    </pic:spPr>
                  </pic:pic>
                </a:graphicData>
              </a:graphic>
            </wp:inline>
          </w:drawing>
        </w:r>
        <w:r>
          <w:rPr>
            <w:rFonts w:ascii="Helvetica" w:hAnsi="Helvetica"/>
            <w:color w:val="428BCA"/>
          </w:rPr>
          <w:br/>
        </w:r>
      </w:hyperlink>
    </w:p>
    <w:p w:rsidR="006627FE" w:rsidRDefault="006627FE" w:rsidP="006627FE">
      <w:pPr>
        <w:numPr>
          <w:ilvl w:val="0"/>
          <w:numId w:val="31"/>
        </w:numPr>
        <w:pBdr>
          <w:top w:val="single" w:sz="12" w:space="0" w:color="ECECEC"/>
          <w:left w:val="single" w:sz="12" w:space="0" w:color="ECECEC"/>
          <w:bottom w:val="single" w:sz="12" w:space="0" w:color="ECECEC"/>
          <w:right w:val="single" w:sz="12" w:space="0" w:color="ECECEC"/>
        </w:pBdr>
        <w:shd w:val="clear" w:color="auto" w:fill="FFFFFF"/>
        <w:spacing w:before="30" w:after="30"/>
        <w:ind w:left="30" w:right="30"/>
        <w:rPr>
          <w:rFonts w:ascii="Helvetica" w:hAnsi="Helvetica"/>
          <w:color w:val="393939"/>
        </w:rPr>
      </w:pPr>
      <w:r>
        <w:rPr>
          <w:rFonts w:ascii="Helvetica" w:hAnsi="Helvetica"/>
          <w:noProof/>
          <w:color w:val="428BCA"/>
        </w:rPr>
        <w:drawing>
          <wp:inline distT="0" distB="0" distL="0" distR="0">
            <wp:extent cx="2625090" cy="1438275"/>
            <wp:effectExtent l="19050" t="0" r="3810" b="0"/>
            <wp:docPr id="4" name="Рисунок 7" descr="Фото упражнения Прыжки из положения упор лежа в полный присед">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Фото упражнения Прыжки из положения упор лежа в полный присед">
                      <a:hlinkClick r:id="rId12"/>
                    </pic:cNvPr>
                    <pic:cNvPicPr>
                      <a:picLocks noChangeAspect="1" noChangeArrowheads="1"/>
                    </pic:cNvPicPr>
                  </pic:nvPicPr>
                  <pic:blipFill>
                    <a:blip r:embed="rId13" cstate="print"/>
                    <a:srcRect/>
                    <a:stretch>
                      <a:fillRect/>
                    </a:stretch>
                  </pic:blipFill>
                  <pic:spPr bwMode="auto">
                    <a:xfrm>
                      <a:off x="0" y="0"/>
                      <a:ext cx="2630524" cy="1441252"/>
                    </a:xfrm>
                    <a:prstGeom prst="rect">
                      <a:avLst/>
                    </a:prstGeom>
                    <a:noFill/>
                    <a:ln w="9525">
                      <a:noFill/>
                      <a:miter lim="800000"/>
                      <a:headEnd/>
                      <a:tailEnd/>
                    </a:ln>
                  </pic:spPr>
                </pic:pic>
              </a:graphicData>
            </a:graphic>
          </wp:inline>
        </w:drawing>
      </w:r>
    </w:p>
    <w:p w:rsidR="006627FE" w:rsidRDefault="006627FE" w:rsidP="006627FE">
      <w:pPr>
        <w:pStyle w:val="z-1"/>
      </w:pPr>
      <w:r>
        <w:t>Конец формы</w:t>
      </w:r>
    </w:p>
    <w:p w:rsidR="006627FE" w:rsidRDefault="006627FE" w:rsidP="0008454B">
      <w:pPr>
        <w:spacing w:line="360" w:lineRule="auto"/>
        <w:ind w:firstLine="709"/>
        <w:jc w:val="both"/>
        <w:rPr>
          <w:color w:val="222222"/>
          <w:sz w:val="24"/>
          <w:szCs w:val="24"/>
          <w:shd w:val="clear" w:color="auto" w:fill="FFFFFF"/>
        </w:rPr>
      </w:pPr>
    </w:p>
    <w:p w:rsidR="006627FE" w:rsidRDefault="006627FE" w:rsidP="0008454B">
      <w:pPr>
        <w:spacing w:line="360" w:lineRule="auto"/>
        <w:ind w:firstLine="709"/>
        <w:jc w:val="both"/>
        <w:rPr>
          <w:sz w:val="24"/>
          <w:szCs w:val="24"/>
        </w:rPr>
      </w:pPr>
    </w:p>
    <w:p w:rsidR="006627FE" w:rsidRDefault="006627FE" w:rsidP="0008454B">
      <w:pPr>
        <w:spacing w:line="360" w:lineRule="auto"/>
        <w:ind w:firstLine="709"/>
        <w:jc w:val="both"/>
        <w:rPr>
          <w:sz w:val="24"/>
          <w:szCs w:val="24"/>
        </w:rPr>
      </w:pPr>
    </w:p>
    <w:p w:rsidR="006627FE" w:rsidRDefault="006627FE" w:rsidP="0008454B">
      <w:pPr>
        <w:spacing w:line="360" w:lineRule="auto"/>
        <w:ind w:firstLine="709"/>
        <w:jc w:val="both"/>
        <w:rPr>
          <w:sz w:val="24"/>
          <w:szCs w:val="24"/>
        </w:rPr>
      </w:pPr>
    </w:p>
    <w:p w:rsidR="006627FE" w:rsidRDefault="006627FE" w:rsidP="0008454B">
      <w:pPr>
        <w:spacing w:line="360" w:lineRule="auto"/>
        <w:ind w:firstLine="709"/>
        <w:jc w:val="both"/>
        <w:rPr>
          <w:sz w:val="24"/>
          <w:szCs w:val="24"/>
        </w:rPr>
      </w:pPr>
    </w:p>
    <w:p w:rsidR="006627FE" w:rsidRDefault="006627FE" w:rsidP="0008454B">
      <w:pPr>
        <w:spacing w:line="360" w:lineRule="auto"/>
        <w:ind w:firstLine="709"/>
        <w:jc w:val="both"/>
        <w:rPr>
          <w:sz w:val="24"/>
          <w:szCs w:val="24"/>
        </w:rPr>
      </w:pPr>
    </w:p>
    <w:p w:rsidR="006627FE" w:rsidRPr="008262CF" w:rsidRDefault="008262CF" w:rsidP="008262CF">
      <w:pPr>
        <w:pStyle w:val="3"/>
        <w:shd w:val="clear" w:color="auto" w:fill="FFFFFF"/>
        <w:spacing w:before="300" w:after="150"/>
        <w:rPr>
          <w:rFonts w:ascii="Times New Roman" w:hAnsi="Times New Roman" w:cs="Times New Roman"/>
          <w:b w:val="0"/>
          <w:bCs w:val="0"/>
          <w:color w:val="262626"/>
          <w:sz w:val="24"/>
          <w:szCs w:val="24"/>
        </w:rPr>
      </w:pPr>
      <w:r w:rsidRPr="00EC589A">
        <w:rPr>
          <w:rStyle w:val="c0"/>
          <w:color w:val="000000"/>
        </w:rPr>
        <w:lastRenderedPageBreak/>
        <w:t>Прыжки со скакалкой</w:t>
      </w:r>
      <w:r w:rsidR="006627FE">
        <w:rPr>
          <w:rFonts w:ascii="Helvetica" w:hAnsi="Helvetica"/>
          <w:b w:val="0"/>
          <w:bCs w:val="0"/>
          <w:color w:val="262626"/>
          <w:sz w:val="36"/>
          <w:szCs w:val="36"/>
        </w:rPr>
        <w:br/>
      </w:r>
      <w:r w:rsidR="006627FE" w:rsidRPr="008262CF">
        <w:rPr>
          <w:rFonts w:ascii="Times New Roman" w:hAnsi="Times New Roman" w:cs="Times New Roman"/>
          <w:b w:val="0"/>
          <w:bCs w:val="0"/>
          <w:color w:val="262626"/>
          <w:sz w:val="24"/>
          <w:szCs w:val="24"/>
        </w:rPr>
        <w:t>С чего начать тренировки со скакалкой?</w:t>
      </w:r>
    </w:p>
    <w:p w:rsidR="006627FE" w:rsidRPr="008262CF" w:rsidRDefault="006627FE" w:rsidP="006627FE">
      <w:pPr>
        <w:pStyle w:val="4"/>
        <w:shd w:val="clear" w:color="auto" w:fill="FFFFFF"/>
        <w:spacing w:before="150" w:after="150"/>
        <w:rPr>
          <w:rFonts w:ascii="Times New Roman" w:hAnsi="Times New Roman" w:cs="Times New Roman"/>
          <w:b w:val="0"/>
          <w:bCs w:val="0"/>
          <w:color w:val="262626"/>
          <w:sz w:val="24"/>
          <w:szCs w:val="27"/>
        </w:rPr>
      </w:pPr>
      <w:r w:rsidRPr="008262CF">
        <w:rPr>
          <w:rFonts w:ascii="Times New Roman" w:hAnsi="Times New Roman" w:cs="Times New Roman"/>
          <w:b w:val="0"/>
          <w:bCs w:val="0"/>
          <w:color w:val="262626"/>
          <w:sz w:val="24"/>
          <w:szCs w:val="27"/>
        </w:rPr>
        <w:t>Выбор скакалки</w:t>
      </w:r>
    </w:p>
    <w:p w:rsidR="006627FE" w:rsidRPr="008262CF" w:rsidRDefault="006627FE" w:rsidP="006627FE">
      <w:pPr>
        <w:rPr>
          <w:sz w:val="24"/>
          <w:szCs w:val="24"/>
        </w:rPr>
      </w:pPr>
      <w:r w:rsidRPr="008262CF">
        <w:rPr>
          <w:color w:val="262626"/>
          <w:sz w:val="24"/>
          <w:szCs w:val="24"/>
          <w:shd w:val="clear" w:color="auto" w:fill="FFFFFF"/>
        </w:rPr>
        <w:t>Для старта нужно подогнать скакалку под свой рост. Для определения идеальной длины нужно стать обеими ногами на середину верёвки и отрегулировать длину так, чтобы её ручки скакалки находились примерно на середине уровня груди (или ориентируйтесь на свои подмышки).</w:t>
      </w:r>
      <w:r>
        <w:rPr>
          <w:rFonts w:ascii="Helvetica" w:hAnsi="Helvetica"/>
          <w:color w:val="262626"/>
          <w:sz w:val="21"/>
          <w:szCs w:val="21"/>
        </w:rPr>
        <w:br/>
      </w:r>
      <w:r>
        <w:rPr>
          <w:rFonts w:ascii="Helvetica" w:hAnsi="Helvetica"/>
          <w:color w:val="262626"/>
          <w:sz w:val="21"/>
          <w:szCs w:val="21"/>
        </w:rPr>
        <w:br/>
      </w:r>
      <w:r>
        <w:rPr>
          <w:noProof/>
        </w:rPr>
        <w:drawing>
          <wp:inline distT="0" distB="0" distL="0" distR="0">
            <wp:extent cx="5334000" cy="3476625"/>
            <wp:effectExtent l="19050" t="0" r="0" b="0"/>
            <wp:docPr id="12" name="Рисунок 10" descr="Как выбрать скакалк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Как выбрать скакалку"/>
                    <pic:cNvPicPr>
                      <a:picLocks noChangeAspect="1" noChangeArrowheads="1"/>
                    </pic:cNvPicPr>
                  </pic:nvPicPr>
                  <pic:blipFill>
                    <a:blip r:embed="rId14" cstate="print"/>
                    <a:srcRect/>
                    <a:stretch>
                      <a:fillRect/>
                    </a:stretch>
                  </pic:blipFill>
                  <pic:spPr bwMode="auto">
                    <a:xfrm>
                      <a:off x="0" y="0"/>
                      <a:ext cx="5334000" cy="3476625"/>
                    </a:xfrm>
                    <a:prstGeom prst="rect">
                      <a:avLst/>
                    </a:prstGeom>
                    <a:noFill/>
                    <a:ln w="9525">
                      <a:noFill/>
                      <a:miter lim="800000"/>
                      <a:headEnd/>
                      <a:tailEnd/>
                    </a:ln>
                  </pic:spPr>
                </pic:pic>
              </a:graphicData>
            </a:graphic>
          </wp:inline>
        </w:drawing>
      </w:r>
      <w:r>
        <w:rPr>
          <w:rFonts w:ascii="Helvetica" w:hAnsi="Helvetica"/>
          <w:color w:val="262626"/>
          <w:sz w:val="21"/>
          <w:szCs w:val="21"/>
        </w:rPr>
        <w:br/>
      </w:r>
      <w:r>
        <w:rPr>
          <w:rFonts w:ascii="Helvetica" w:hAnsi="Helvetica"/>
          <w:color w:val="262626"/>
          <w:sz w:val="21"/>
          <w:szCs w:val="21"/>
        </w:rPr>
        <w:br/>
      </w:r>
      <w:r w:rsidRPr="008262CF">
        <w:rPr>
          <w:color w:val="262626"/>
          <w:sz w:val="24"/>
          <w:szCs w:val="24"/>
        </w:rPr>
        <w:br/>
      </w:r>
    </w:p>
    <w:p w:rsidR="006627FE" w:rsidRPr="008262CF" w:rsidRDefault="006627FE" w:rsidP="006627FE">
      <w:pPr>
        <w:pStyle w:val="4"/>
        <w:shd w:val="clear" w:color="auto" w:fill="FFFFFF"/>
        <w:spacing w:before="150" w:after="150"/>
        <w:rPr>
          <w:rFonts w:ascii="Times New Roman" w:hAnsi="Times New Roman" w:cs="Times New Roman"/>
          <w:b w:val="0"/>
          <w:bCs w:val="0"/>
          <w:color w:val="262626"/>
          <w:sz w:val="24"/>
          <w:szCs w:val="24"/>
        </w:rPr>
      </w:pPr>
      <w:r w:rsidRPr="008262CF">
        <w:rPr>
          <w:rFonts w:ascii="Times New Roman" w:hAnsi="Times New Roman" w:cs="Times New Roman"/>
          <w:b w:val="0"/>
          <w:bCs w:val="0"/>
          <w:color w:val="262626"/>
          <w:sz w:val="24"/>
          <w:szCs w:val="24"/>
        </w:rPr>
        <w:t>Поверхность для прыжков</w:t>
      </w:r>
    </w:p>
    <w:p w:rsidR="006627FE" w:rsidRPr="008262CF" w:rsidRDefault="006627FE" w:rsidP="006627FE">
      <w:pPr>
        <w:rPr>
          <w:sz w:val="24"/>
          <w:szCs w:val="24"/>
        </w:rPr>
      </w:pPr>
      <w:r w:rsidRPr="008262CF">
        <w:rPr>
          <w:color w:val="262626"/>
          <w:sz w:val="24"/>
          <w:szCs w:val="24"/>
          <w:shd w:val="clear" w:color="auto" w:fill="FFFFFF"/>
        </w:rPr>
        <w:t>Так же, немаловажный момент — это поверхность для прыжков. Зачем? Чтобы уберечь ноги, коленные суставы и лодыжки от травм. Итак, прыгать лучше на амортизирующем покрытии. Например, гимнастический мат, пол с деревянным, поролоновым или пенопластовым покрытием, грунтовая дорожка или теннисный корт. Вариантов много, тут важно помнить, что поверхность не должна быть жёсткой, как бетон.</w:t>
      </w:r>
    </w:p>
    <w:p w:rsidR="006627FE" w:rsidRPr="008262CF" w:rsidRDefault="006627FE" w:rsidP="006627FE">
      <w:pPr>
        <w:rPr>
          <w:ins w:id="0" w:author="Unknown"/>
          <w:sz w:val="24"/>
          <w:szCs w:val="24"/>
        </w:rPr>
      </w:pPr>
      <w:ins w:id="1" w:author="Unknown">
        <w:r w:rsidRPr="008262CF">
          <w:rPr>
            <w:color w:val="262626"/>
            <w:sz w:val="24"/>
            <w:szCs w:val="24"/>
          </w:rPr>
          <w:br/>
        </w:r>
        <w:r w:rsidRPr="008262CF">
          <w:rPr>
            <w:color w:val="262626"/>
            <w:sz w:val="24"/>
            <w:szCs w:val="24"/>
          </w:rPr>
          <w:br/>
        </w:r>
      </w:ins>
    </w:p>
    <w:p w:rsidR="006627FE" w:rsidRPr="008262CF" w:rsidRDefault="006627FE" w:rsidP="006627FE">
      <w:pPr>
        <w:pStyle w:val="4"/>
        <w:shd w:val="clear" w:color="auto" w:fill="FFFFFF"/>
        <w:spacing w:before="150" w:after="150"/>
        <w:rPr>
          <w:ins w:id="2" w:author="Unknown"/>
          <w:rFonts w:ascii="Times New Roman" w:hAnsi="Times New Roman" w:cs="Times New Roman"/>
          <w:b w:val="0"/>
          <w:bCs w:val="0"/>
          <w:color w:val="262626"/>
          <w:sz w:val="24"/>
          <w:szCs w:val="24"/>
        </w:rPr>
      </w:pPr>
      <w:ins w:id="3" w:author="Unknown">
        <w:r w:rsidRPr="008262CF">
          <w:rPr>
            <w:rFonts w:ascii="Times New Roman" w:hAnsi="Times New Roman" w:cs="Times New Roman"/>
            <w:b w:val="0"/>
            <w:bCs w:val="0"/>
            <w:color w:val="262626"/>
            <w:sz w:val="24"/>
            <w:szCs w:val="24"/>
          </w:rPr>
          <w:t>Выбор обуви</w:t>
        </w:r>
      </w:ins>
    </w:p>
    <w:p w:rsidR="006627FE" w:rsidRPr="008262CF" w:rsidRDefault="006627FE" w:rsidP="006627FE">
      <w:pPr>
        <w:rPr>
          <w:ins w:id="4" w:author="Unknown"/>
          <w:sz w:val="24"/>
          <w:szCs w:val="24"/>
        </w:rPr>
      </w:pPr>
      <w:ins w:id="5" w:author="Unknown">
        <w:r w:rsidRPr="008262CF">
          <w:rPr>
            <w:color w:val="262626"/>
            <w:sz w:val="24"/>
            <w:szCs w:val="24"/>
            <w:shd w:val="clear" w:color="auto" w:fill="FFFFFF"/>
          </w:rPr>
          <w:t>Амортизирующей должна быть и обувь. Обувь для бокса или реслинга тут не подойдёт (она не очень хорошо поглощает удары, нагрузку на ноги время прыжков не снижает). Лучше отдать предпочтение кроссовкам для бега, так как они изготавливаются с расчётом хорошо держать ударные нагрузки на стопу. Как выбрать кроссовки для разных видов спорта: </w:t>
        </w:r>
        <w:r w:rsidRPr="008262CF">
          <w:rPr>
            <w:sz w:val="24"/>
            <w:szCs w:val="24"/>
          </w:rPr>
          <w:fldChar w:fldCharType="begin"/>
        </w:r>
        <w:r w:rsidRPr="008262CF">
          <w:rPr>
            <w:sz w:val="24"/>
            <w:szCs w:val="24"/>
          </w:rPr>
          <w:instrText xml:space="preserve"> HYPERLINK "https://body-bar.ru/theory/knowledge-base/how-to-choose-running-shoes/" \t "_blank" </w:instrText>
        </w:r>
        <w:r w:rsidRPr="008262CF">
          <w:rPr>
            <w:sz w:val="24"/>
            <w:szCs w:val="24"/>
          </w:rPr>
          <w:fldChar w:fldCharType="separate"/>
        </w:r>
        <w:r w:rsidRPr="008262CF">
          <w:rPr>
            <w:rStyle w:val="ad"/>
            <w:b/>
            <w:bCs/>
            <w:color w:val="009FA1"/>
            <w:sz w:val="24"/>
            <w:szCs w:val="24"/>
            <w:shd w:val="clear" w:color="auto" w:fill="FFFFFF"/>
          </w:rPr>
          <w:t>советуем</w:t>
        </w:r>
        <w:r w:rsidRPr="008262CF">
          <w:rPr>
            <w:sz w:val="24"/>
            <w:szCs w:val="24"/>
          </w:rPr>
          <w:fldChar w:fldCharType="end"/>
        </w:r>
        <w:r w:rsidRPr="008262CF">
          <w:rPr>
            <w:color w:val="262626"/>
            <w:sz w:val="24"/>
            <w:szCs w:val="24"/>
            <w:shd w:val="clear" w:color="auto" w:fill="FFFFFF"/>
          </w:rPr>
          <w:t>.</w:t>
        </w:r>
      </w:ins>
    </w:p>
    <w:p w:rsidR="006627FE" w:rsidRPr="008262CF" w:rsidRDefault="003C48A2" w:rsidP="003C48A2">
      <w:pPr>
        <w:pStyle w:val="3"/>
        <w:shd w:val="clear" w:color="auto" w:fill="FFFFFF"/>
        <w:spacing w:before="300" w:after="150"/>
        <w:rPr>
          <w:ins w:id="6" w:author="Unknown"/>
          <w:rFonts w:ascii="Times New Roman" w:hAnsi="Times New Roman" w:cs="Times New Roman"/>
          <w:b w:val="0"/>
          <w:bCs w:val="0"/>
          <w:color w:val="262626"/>
          <w:sz w:val="24"/>
          <w:szCs w:val="24"/>
        </w:rPr>
      </w:pPr>
      <w:r w:rsidRPr="008262CF">
        <w:rPr>
          <w:rFonts w:ascii="Times New Roman" w:hAnsi="Times New Roman" w:cs="Times New Roman"/>
          <w:bCs w:val="0"/>
          <w:color w:val="262626"/>
          <w:sz w:val="24"/>
          <w:szCs w:val="24"/>
        </w:rPr>
        <w:lastRenderedPageBreak/>
        <w:t>Т</w:t>
      </w:r>
      <w:ins w:id="7" w:author="Unknown">
        <w:r w:rsidR="006627FE" w:rsidRPr="008262CF">
          <w:rPr>
            <w:rFonts w:ascii="Times New Roman" w:hAnsi="Times New Roman" w:cs="Times New Roman"/>
            <w:bCs w:val="0"/>
            <w:color w:val="262626"/>
            <w:sz w:val="24"/>
            <w:szCs w:val="24"/>
          </w:rPr>
          <w:t>ехник</w:t>
        </w:r>
      </w:ins>
      <w:r w:rsidRPr="008262CF">
        <w:rPr>
          <w:rFonts w:ascii="Times New Roman" w:hAnsi="Times New Roman" w:cs="Times New Roman"/>
          <w:bCs w:val="0"/>
          <w:color w:val="262626"/>
          <w:sz w:val="24"/>
          <w:szCs w:val="24"/>
        </w:rPr>
        <w:t>а</w:t>
      </w:r>
      <w:ins w:id="8" w:author="Unknown">
        <w:r w:rsidR="006627FE" w:rsidRPr="008262CF">
          <w:rPr>
            <w:rFonts w:ascii="Times New Roman" w:hAnsi="Times New Roman" w:cs="Times New Roman"/>
            <w:bCs w:val="0"/>
            <w:color w:val="262626"/>
            <w:sz w:val="24"/>
            <w:szCs w:val="24"/>
          </w:rPr>
          <w:t xml:space="preserve"> прыжков со скакалкой.</w:t>
        </w:r>
        <w:r w:rsidR="006627FE" w:rsidRPr="008262CF">
          <w:rPr>
            <w:rFonts w:ascii="Times New Roman" w:hAnsi="Times New Roman" w:cs="Times New Roman"/>
            <w:b w:val="0"/>
            <w:bCs w:val="0"/>
            <w:color w:val="262626"/>
            <w:sz w:val="24"/>
            <w:szCs w:val="24"/>
          </w:rPr>
          <w:br/>
          <w:t>Базовые движения</w:t>
        </w:r>
      </w:ins>
    </w:p>
    <w:p w:rsidR="006627FE" w:rsidRPr="008262CF" w:rsidRDefault="006627FE" w:rsidP="006627FE">
      <w:pPr>
        <w:pStyle w:val="4"/>
        <w:shd w:val="clear" w:color="auto" w:fill="FFFFFF"/>
        <w:spacing w:before="150" w:after="150"/>
        <w:rPr>
          <w:ins w:id="9" w:author="Unknown"/>
          <w:rFonts w:ascii="Times New Roman" w:hAnsi="Times New Roman" w:cs="Times New Roman"/>
          <w:b w:val="0"/>
          <w:bCs w:val="0"/>
          <w:color w:val="262626"/>
          <w:sz w:val="24"/>
          <w:szCs w:val="24"/>
        </w:rPr>
      </w:pPr>
      <w:ins w:id="10" w:author="Unknown">
        <w:r w:rsidRPr="008262CF">
          <w:rPr>
            <w:rFonts w:ascii="Times New Roman" w:hAnsi="Times New Roman" w:cs="Times New Roman"/>
            <w:b w:val="0"/>
            <w:bCs w:val="0"/>
            <w:color w:val="262626"/>
            <w:sz w:val="24"/>
            <w:szCs w:val="24"/>
          </w:rPr>
          <w:t>Исходное положение для прыжков</w:t>
        </w:r>
      </w:ins>
    </w:p>
    <w:p w:rsidR="006627FE" w:rsidRPr="008262CF" w:rsidRDefault="006627FE" w:rsidP="006627FE">
      <w:pPr>
        <w:numPr>
          <w:ilvl w:val="0"/>
          <w:numId w:val="32"/>
        </w:numPr>
        <w:shd w:val="clear" w:color="auto" w:fill="FFFFFF"/>
        <w:spacing w:before="100" w:beforeAutospacing="1" w:after="100" w:afterAutospacing="1"/>
        <w:rPr>
          <w:ins w:id="11" w:author="Unknown"/>
          <w:sz w:val="24"/>
          <w:szCs w:val="24"/>
        </w:rPr>
      </w:pPr>
      <w:ins w:id="12" w:author="Unknown">
        <w:r w:rsidRPr="008262CF">
          <w:rPr>
            <w:sz w:val="24"/>
            <w:szCs w:val="24"/>
          </w:rPr>
          <w:t>Встать прямо. </w:t>
        </w:r>
      </w:ins>
    </w:p>
    <w:p w:rsidR="006627FE" w:rsidRPr="008262CF" w:rsidRDefault="006627FE" w:rsidP="006627FE">
      <w:pPr>
        <w:numPr>
          <w:ilvl w:val="0"/>
          <w:numId w:val="32"/>
        </w:numPr>
        <w:shd w:val="clear" w:color="auto" w:fill="FFFFFF"/>
        <w:spacing w:before="100" w:beforeAutospacing="1" w:after="100" w:afterAutospacing="1"/>
        <w:rPr>
          <w:ins w:id="13" w:author="Unknown"/>
          <w:sz w:val="24"/>
          <w:szCs w:val="24"/>
        </w:rPr>
      </w:pPr>
      <w:ins w:id="14" w:author="Unknown">
        <w:r w:rsidRPr="008262CF">
          <w:rPr>
            <w:sz w:val="24"/>
            <w:szCs w:val="24"/>
          </w:rPr>
          <w:t>Скакалку закинуть за спину. </w:t>
        </w:r>
      </w:ins>
    </w:p>
    <w:p w:rsidR="006627FE" w:rsidRPr="008262CF" w:rsidRDefault="006627FE" w:rsidP="006627FE">
      <w:pPr>
        <w:numPr>
          <w:ilvl w:val="0"/>
          <w:numId w:val="32"/>
        </w:numPr>
        <w:shd w:val="clear" w:color="auto" w:fill="FFFFFF"/>
        <w:spacing w:before="100" w:beforeAutospacing="1" w:after="100" w:afterAutospacing="1"/>
        <w:rPr>
          <w:ins w:id="15" w:author="Unknown"/>
          <w:sz w:val="24"/>
          <w:szCs w:val="24"/>
        </w:rPr>
      </w:pPr>
      <w:ins w:id="16" w:author="Unknown">
        <w:r w:rsidRPr="008262CF">
          <w:rPr>
            <w:sz w:val="24"/>
            <w:szCs w:val="24"/>
          </w:rPr>
          <w:t>Взгляд направить перед собой. </w:t>
        </w:r>
      </w:ins>
    </w:p>
    <w:p w:rsidR="006627FE" w:rsidRPr="008262CF" w:rsidRDefault="006627FE" w:rsidP="006627FE">
      <w:pPr>
        <w:numPr>
          <w:ilvl w:val="0"/>
          <w:numId w:val="32"/>
        </w:numPr>
        <w:shd w:val="clear" w:color="auto" w:fill="FFFFFF"/>
        <w:spacing w:before="100" w:beforeAutospacing="1" w:after="100" w:afterAutospacing="1"/>
        <w:rPr>
          <w:ins w:id="17" w:author="Unknown"/>
          <w:sz w:val="24"/>
          <w:szCs w:val="24"/>
        </w:rPr>
      </w:pPr>
      <w:ins w:id="18" w:author="Unknown">
        <w:r w:rsidRPr="008262CF">
          <w:rPr>
            <w:sz w:val="24"/>
            <w:szCs w:val="24"/>
          </w:rPr>
          <w:t>Слегка согнуть руки в локтях. </w:t>
        </w:r>
      </w:ins>
    </w:p>
    <w:p w:rsidR="006627FE" w:rsidRPr="008262CF" w:rsidRDefault="006627FE" w:rsidP="006627FE">
      <w:pPr>
        <w:numPr>
          <w:ilvl w:val="0"/>
          <w:numId w:val="32"/>
        </w:numPr>
        <w:shd w:val="clear" w:color="auto" w:fill="FFFFFF"/>
        <w:spacing w:before="100" w:beforeAutospacing="1" w:after="100" w:afterAutospacing="1"/>
        <w:rPr>
          <w:ins w:id="19" w:author="Unknown"/>
          <w:sz w:val="24"/>
          <w:szCs w:val="24"/>
        </w:rPr>
      </w:pPr>
      <w:ins w:id="20" w:author="Unknown">
        <w:r w:rsidRPr="008262CF">
          <w:rPr>
            <w:sz w:val="24"/>
            <w:szCs w:val="24"/>
          </w:rPr>
          <w:t>Кисти отвести на 15-20 см. от бёдер. </w:t>
        </w:r>
      </w:ins>
    </w:p>
    <w:p w:rsidR="006627FE" w:rsidRPr="008262CF" w:rsidRDefault="006627FE" w:rsidP="006627FE">
      <w:pPr>
        <w:numPr>
          <w:ilvl w:val="0"/>
          <w:numId w:val="32"/>
        </w:numPr>
        <w:shd w:val="clear" w:color="auto" w:fill="FFFFFF"/>
        <w:spacing w:before="100" w:beforeAutospacing="1" w:after="100" w:afterAutospacing="1"/>
        <w:rPr>
          <w:ins w:id="21" w:author="Unknown"/>
          <w:sz w:val="24"/>
          <w:szCs w:val="24"/>
        </w:rPr>
      </w:pPr>
      <w:ins w:id="22" w:author="Unknown">
        <w:r w:rsidRPr="008262CF">
          <w:rPr>
            <w:sz w:val="24"/>
            <w:szCs w:val="24"/>
          </w:rPr>
          <w:t>Находясь в исходном положении, начать вращать скакалку.</w:t>
        </w:r>
      </w:ins>
    </w:p>
    <w:p w:rsidR="006627FE" w:rsidRPr="008262CF" w:rsidRDefault="006627FE" w:rsidP="006627FE">
      <w:pPr>
        <w:pStyle w:val="4"/>
        <w:shd w:val="clear" w:color="auto" w:fill="FFFFFF"/>
        <w:spacing w:before="150" w:after="150"/>
        <w:rPr>
          <w:ins w:id="23" w:author="Unknown"/>
          <w:rFonts w:ascii="Times New Roman" w:hAnsi="Times New Roman" w:cs="Times New Roman"/>
          <w:b w:val="0"/>
          <w:bCs w:val="0"/>
          <w:color w:val="262626"/>
          <w:sz w:val="24"/>
          <w:szCs w:val="24"/>
        </w:rPr>
      </w:pPr>
      <w:ins w:id="24" w:author="Unknown">
        <w:r w:rsidRPr="008262CF">
          <w:rPr>
            <w:rFonts w:ascii="Times New Roman" w:hAnsi="Times New Roman" w:cs="Times New Roman"/>
            <w:b w:val="0"/>
            <w:bCs w:val="0"/>
            <w:color w:val="262626"/>
            <w:sz w:val="24"/>
            <w:szCs w:val="24"/>
          </w:rPr>
          <w:t>Вращение скакалки</w:t>
        </w:r>
      </w:ins>
    </w:p>
    <w:p w:rsidR="006627FE" w:rsidRPr="008262CF" w:rsidRDefault="006627FE" w:rsidP="006627FE">
      <w:pPr>
        <w:rPr>
          <w:ins w:id="25" w:author="Unknown"/>
          <w:sz w:val="24"/>
          <w:szCs w:val="24"/>
        </w:rPr>
      </w:pPr>
      <w:ins w:id="26" w:author="Unknown">
        <w:r w:rsidRPr="008262CF">
          <w:rPr>
            <w:color w:val="262626"/>
            <w:sz w:val="24"/>
            <w:szCs w:val="24"/>
            <w:shd w:val="clear" w:color="auto" w:fill="FFFFFF"/>
          </w:rPr>
          <w:t>Описывайте небольшие круги руками: в движении участвуют как кисти, так и руки. Частой ошибкой новичков является то, что они вращают скакалки только кистями и разводят руки слишком далеко от туловища. Это вызывает быстрое переутомление плечевых мышц из-за излишнего расхода энергии. Скакалка должна всего лишь слегка касаться пола, чтобы ритм не замедлялся.</w:t>
        </w:r>
        <w:r w:rsidRPr="008262CF">
          <w:rPr>
            <w:color w:val="262626"/>
            <w:sz w:val="24"/>
            <w:szCs w:val="24"/>
          </w:rPr>
          <w:br/>
        </w:r>
        <w:r w:rsidRPr="008262CF">
          <w:rPr>
            <w:color w:val="262626"/>
            <w:sz w:val="24"/>
            <w:szCs w:val="24"/>
          </w:rPr>
          <w:br/>
        </w:r>
      </w:ins>
      <w:r w:rsidRPr="008262CF">
        <w:rPr>
          <w:noProof/>
          <w:sz w:val="24"/>
          <w:szCs w:val="24"/>
        </w:rPr>
        <w:drawing>
          <wp:inline distT="0" distB="0" distL="0" distR="0">
            <wp:extent cx="3314700" cy="2160474"/>
            <wp:effectExtent l="19050" t="0" r="0" b="0"/>
            <wp:docPr id="5" name="Рисунок 11" descr="Прыжки со скакалкой: техника прыж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Прыжки со скакалкой: техника прыжка"/>
                    <pic:cNvPicPr>
                      <a:picLocks noChangeAspect="1" noChangeArrowheads="1"/>
                    </pic:cNvPicPr>
                  </pic:nvPicPr>
                  <pic:blipFill>
                    <a:blip r:embed="rId15" cstate="print"/>
                    <a:srcRect/>
                    <a:stretch>
                      <a:fillRect/>
                    </a:stretch>
                  </pic:blipFill>
                  <pic:spPr bwMode="auto">
                    <a:xfrm>
                      <a:off x="0" y="0"/>
                      <a:ext cx="3314700" cy="2160474"/>
                    </a:xfrm>
                    <a:prstGeom prst="rect">
                      <a:avLst/>
                    </a:prstGeom>
                    <a:noFill/>
                    <a:ln w="9525">
                      <a:noFill/>
                      <a:miter lim="800000"/>
                      <a:headEnd/>
                      <a:tailEnd/>
                    </a:ln>
                  </pic:spPr>
                </pic:pic>
              </a:graphicData>
            </a:graphic>
          </wp:inline>
        </w:drawing>
      </w:r>
      <w:ins w:id="27" w:author="Unknown">
        <w:r w:rsidRPr="008262CF">
          <w:rPr>
            <w:color w:val="262626"/>
            <w:sz w:val="24"/>
            <w:szCs w:val="24"/>
          </w:rPr>
          <w:br/>
        </w:r>
        <w:r w:rsidRPr="008262CF">
          <w:rPr>
            <w:color w:val="262626"/>
            <w:sz w:val="24"/>
            <w:szCs w:val="24"/>
          </w:rPr>
          <w:br/>
        </w:r>
        <w:r w:rsidRPr="008262CF">
          <w:rPr>
            <w:color w:val="262626"/>
            <w:sz w:val="24"/>
            <w:szCs w:val="24"/>
          </w:rPr>
          <w:br/>
        </w:r>
      </w:ins>
    </w:p>
    <w:p w:rsidR="006627FE" w:rsidRPr="008262CF" w:rsidRDefault="006627FE" w:rsidP="006627FE">
      <w:pPr>
        <w:pStyle w:val="4"/>
        <w:shd w:val="clear" w:color="auto" w:fill="FFFFFF"/>
        <w:spacing w:before="150" w:after="150"/>
        <w:rPr>
          <w:ins w:id="28" w:author="Unknown"/>
          <w:rFonts w:ascii="Times New Roman" w:hAnsi="Times New Roman" w:cs="Times New Roman"/>
          <w:b w:val="0"/>
          <w:bCs w:val="0"/>
          <w:color w:val="262626"/>
          <w:sz w:val="24"/>
          <w:szCs w:val="24"/>
        </w:rPr>
      </w:pPr>
      <w:ins w:id="29" w:author="Unknown">
        <w:r w:rsidRPr="008262CF">
          <w:rPr>
            <w:rFonts w:ascii="Times New Roman" w:hAnsi="Times New Roman" w:cs="Times New Roman"/>
            <w:b w:val="0"/>
            <w:bCs w:val="0"/>
            <w:color w:val="262626"/>
            <w:sz w:val="24"/>
            <w:szCs w:val="24"/>
          </w:rPr>
          <w:t>Техника прыжка</w:t>
        </w:r>
      </w:ins>
    </w:p>
    <w:p w:rsidR="006627FE" w:rsidRPr="008262CF" w:rsidRDefault="006627FE" w:rsidP="006627FE">
      <w:pPr>
        <w:spacing w:line="360" w:lineRule="auto"/>
        <w:ind w:firstLine="709"/>
        <w:jc w:val="both"/>
        <w:rPr>
          <w:color w:val="262626"/>
          <w:sz w:val="24"/>
          <w:szCs w:val="24"/>
          <w:shd w:val="clear" w:color="auto" w:fill="FFFFFF"/>
        </w:rPr>
      </w:pPr>
      <w:ins w:id="30" w:author="Unknown">
        <w:r w:rsidRPr="008262CF">
          <w:rPr>
            <w:color w:val="262626"/>
            <w:sz w:val="24"/>
            <w:szCs w:val="24"/>
            <w:shd w:val="clear" w:color="auto" w:fill="FFFFFF"/>
          </w:rPr>
          <w:t>Приземление должно быть мягким, с акцентом на подушечки стоп (передняя часть подошвы стопы). В базовой технике прыжка на обе ноги пятки не должны касаться пола (есть усложнённый вариант прыжков с акцентом на пятку — «боксёрская походка», но это упражнение для продвинутых прыгунов). Высоко подпрыгивать тоже не стоит. Отрыва буквально на пару сантиметров от поверхности будет достаточно, чтобы не мешать вращению скакалки. </w:t>
        </w:r>
        <w:r w:rsidRPr="008262CF">
          <w:rPr>
            <w:color w:val="262626"/>
            <w:sz w:val="24"/>
            <w:szCs w:val="24"/>
            <w:shd w:val="clear" w:color="auto" w:fill="FFFFFF"/>
          </w:rPr>
          <w:br/>
          <w:t>Источник: </w:t>
        </w:r>
        <w:r w:rsidRPr="008262CF">
          <w:rPr>
            <w:color w:val="262626"/>
            <w:sz w:val="24"/>
            <w:szCs w:val="24"/>
            <w:shd w:val="clear" w:color="auto" w:fill="FFFFFF"/>
          </w:rPr>
          <w:fldChar w:fldCharType="begin"/>
        </w:r>
        <w:r w:rsidRPr="008262CF">
          <w:rPr>
            <w:color w:val="262626"/>
            <w:sz w:val="24"/>
            <w:szCs w:val="24"/>
            <w:shd w:val="clear" w:color="auto" w:fill="FFFFFF"/>
          </w:rPr>
          <w:instrText xml:space="preserve"> HYPERLINK "https://body-bar.ru/theory/nuances-of-technique/jumping-rope-technique-and-use/" </w:instrText>
        </w:r>
        <w:r w:rsidRPr="008262CF">
          <w:rPr>
            <w:color w:val="262626"/>
            <w:sz w:val="24"/>
            <w:szCs w:val="24"/>
            <w:shd w:val="clear" w:color="auto" w:fill="FFFFFF"/>
          </w:rPr>
          <w:fldChar w:fldCharType="separate"/>
        </w:r>
        <w:r w:rsidRPr="008262CF">
          <w:rPr>
            <w:rStyle w:val="ad"/>
            <w:color w:val="009FA1"/>
            <w:sz w:val="24"/>
            <w:szCs w:val="24"/>
          </w:rPr>
          <w:t>https://body-bar.ru/theory/nuances-of-technique/jumping-rope-technique-and-use/</w:t>
        </w:r>
        <w:r w:rsidRPr="008262CF">
          <w:rPr>
            <w:color w:val="262626"/>
            <w:sz w:val="24"/>
            <w:szCs w:val="24"/>
            <w:shd w:val="clear" w:color="auto" w:fill="FFFFFF"/>
          </w:rPr>
          <w:fldChar w:fldCharType="end"/>
        </w:r>
      </w:ins>
    </w:p>
    <w:p w:rsidR="003C48A2" w:rsidRDefault="003C48A2" w:rsidP="006627FE">
      <w:pPr>
        <w:spacing w:line="360" w:lineRule="auto"/>
        <w:ind w:firstLine="709"/>
        <w:jc w:val="both"/>
        <w:rPr>
          <w:color w:val="262626"/>
          <w:sz w:val="24"/>
          <w:szCs w:val="24"/>
          <w:shd w:val="clear" w:color="auto" w:fill="FFFFFF"/>
        </w:rPr>
      </w:pPr>
    </w:p>
    <w:p w:rsidR="003C48A2" w:rsidRPr="008262CF" w:rsidRDefault="003C48A2" w:rsidP="008262CF">
      <w:pPr>
        <w:pStyle w:val="4"/>
        <w:shd w:val="clear" w:color="auto" w:fill="FFFFFF"/>
        <w:spacing w:before="0" w:after="300"/>
        <w:rPr>
          <w:rFonts w:ascii="Times New Roman" w:hAnsi="Times New Roman" w:cs="Times New Roman"/>
          <w:color w:val="3A3A3A"/>
          <w:sz w:val="24"/>
          <w:szCs w:val="24"/>
        </w:rPr>
      </w:pPr>
      <w:r>
        <w:rPr>
          <w:rFonts w:ascii="Open Sans" w:hAnsi="Open Sans" w:cs="Open Sans"/>
          <w:color w:val="3A3A3A"/>
          <w:sz w:val="26"/>
          <w:szCs w:val="26"/>
        </w:rPr>
        <w:lastRenderedPageBreak/>
        <w:br/>
      </w:r>
      <w:r w:rsidRPr="008262CF">
        <w:rPr>
          <w:rFonts w:ascii="Times New Roman" w:hAnsi="Times New Roman" w:cs="Times New Roman"/>
          <w:color w:val="3A3A3A"/>
          <w:sz w:val="24"/>
          <w:szCs w:val="24"/>
        </w:rPr>
        <w:t>Техника выполнения поднимания туловища из положения лежа на спине</w:t>
      </w:r>
      <w:r w:rsidRPr="003C48A2">
        <w:rPr>
          <w:rFonts w:ascii="Times New Roman" w:hAnsi="Times New Roman" w:cs="Times New Roman"/>
          <w:color w:val="3A3A3A"/>
          <w:sz w:val="24"/>
          <w:szCs w:val="24"/>
        </w:rPr>
        <w:br/>
      </w:r>
      <w:r w:rsidRPr="008262CF">
        <w:rPr>
          <w:rFonts w:ascii="Times New Roman" w:hAnsi="Times New Roman" w:cs="Times New Roman"/>
          <w:b w:val="0"/>
          <w:color w:val="3A3A3A"/>
          <w:sz w:val="24"/>
          <w:szCs w:val="24"/>
          <w:shd w:val="clear" w:color="auto" w:fill="FFFFFF"/>
        </w:rPr>
        <w:t>В этом упражнении наибольшая нагрузка приходится на мышцы живота и передней поверхности бедер. Напряжение достигает наибольшей величины, когда угол между туловищем и горизонтальной поверхностью близок к 45</w:t>
      </w:r>
      <w:r w:rsidRPr="008262CF">
        <w:rPr>
          <w:rFonts w:ascii="Times New Roman" w:hAnsi="Times New Roman" w:cs="Times New Roman"/>
          <w:b w:val="0"/>
          <w:color w:val="3A3A3A"/>
          <w:sz w:val="24"/>
          <w:szCs w:val="24"/>
          <w:shd w:val="clear" w:color="auto" w:fill="FFFFFF"/>
        </w:rPr>
        <w:sym w:font="Symbol" w:char="F0B0"/>
      </w:r>
      <w:r w:rsidRPr="008262CF">
        <w:rPr>
          <w:rFonts w:ascii="Times New Roman" w:hAnsi="Times New Roman" w:cs="Times New Roman"/>
          <w:b w:val="0"/>
          <w:color w:val="3A3A3A"/>
          <w:sz w:val="24"/>
          <w:szCs w:val="24"/>
          <w:shd w:val="clear" w:color="auto" w:fill="FFFFFF"/>
        </w:rPr>
        <w:t xml:space="preserve"> (что соответствует 135</w:t>
      </w:r>
      <w:r w:rsidRPr="008262CF">
        <w:rPr>
          <w:rFonts w:ascii="Times New Roman" w:hAnsi="Times New Roman" w:cs="Times New Roman"/>
          <w:b w:val="0"/>
          <w:color w:val="3A3A3A"/>
          <w:sz w:val="24"/>
          <w:szCs w:val="24"/>
          <w:shd w:val="clear" w:color="auto" w:fill="FFFFFF"/>
        </w:rPr>
        <w:sym w:font="Symbol" w:char="F0B0"/>
      </w:r>
      <w:r w:rsidRPr="008262CF">
        <w:rPr>
          <w:rFonts w:ascii="Times New Roman" w:hAnsi="Times New Roman" w:cs="Times New Roman"/>
          <w:b w:val="0"/>
          <w:color w:val="3A3A3A"/>
          <w:sz w:val="24"/>
          <w:szCs w:val="24"/>
          <w:shd w:val="clear" w:color="auto" w:fill="FFFFFF"/>
        </w:rPr>
        <w:t xml:space="preserve"> в тазобедренных суставах). Это силовое упражнение состоит из 4-х фаз: поднимание туловища; фиксация его в вертикальном положении; опускание и пауза в горизонтальном положении (рис. 5.1). Голова держится прямо, локти в стороны, дыхание ритмично.</w:t>
      </w:r>
      <w:r>
        <w:rPr>
          <w:rFonts w:ascii="Open Sans" w:hAnsi="Open Sans" w:cs="Open Sans"/>
          <w:color w:val="3A3A3A"/>
          <w:sz w:val="26"/>
          <w:szCs w:val="26"/>
        </w:rPr>
        <w:br/>
      </w:r>
      <w:r>
        <w:rPr>
          <w:rFonts w:ascii="Open Sans" w:hAnsi="Open Sans" w:cs="Open Sans"/>
          <w:color w:val="3A3A3A"/>
          <w:sz w:val="26"/>
          <w:szCs w:val="26"/>
        </w:rPr>
        <w:br/>
      </w:r>
      <w:r>
        <w:rPr>
          <w:noProof/>
        </w:rPr>
        <w:drawing>
          <wp:inline distT="0" distB="0" distL="0" distR="0">
            <wp:extent cx="5667375" cy="1905000"/>
            <wp:effectExtent l="19050" t="0" r="9525" b="0"/>
            <wp:docPr id="14" name="Рисунок 14" descr="http://geum.ru/next/images/8038-nomer-m1d725b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geum.ru/next/images/8038-nomer-m1d725b65.jpg"/>
                    <pic:cNvPicPr>
                      <a:picLocks noChangeAspect="1" noChangeArrowheads="1"/>
                    </pic:cNvPicPr>
                  </pic:nvPicPr>
                  <pic:blipFill>
                    <a:blip r:embed="rId16" cstate="print"/>
                    <a:srcRect/>
                    <a:stretch>
                      <a:fillRect/>
                    </a:stretch>
                  </pic:blipFill>
                  <pic:spPr bwMode="auto">
                    <a:xfrm>
                      <a:off x="0" y="0"/>
                      <a:ext cx="5667375" cy="1905000"/>
                    </a:xfrm>
                    <a:prstGeom prst="rect">
                      <a:avLst/>
                    </a:prstGeom>
                    <a:noFill/>
                    <a:ln w="9525">
                      <a:noFill/>
                      <a:miter lim="800000"/>
                      <a:headEnd/>
                      <a:tailEnd/>
                    </a:ln>
                  </pic:spPr>
                </pic:pic>
              </a:graphicData>
            </a:graphic>
          </wp:inline>
        </w:drawing>
      </w:r>
    </w:p>
    <w:p w:rsidR="003C48A2" w:rsidRDefault="003C48A2" w:rsidP="003C48A2">
      <w:pPr>
        <w:pStyle w:val="2"/>
        <w:shd w:val="clear" w:color="auto" w:fill="FFFFFF"/>
        <w:spacing w:before="0"/>
        <w:rPr>
          <w:rFonts w:ascii="Times New Roman" w:hAnsi="Times New Roman" w:cs="Times New Roman"/>
          <w:color w:val="000000"/>
          <w:sz w:val="24"/>
          <w:szCs w:val="24"/>
        </w:rPr>
      </w:pPr>
    </w:p>
    <w:p w:rsidR="003C48A2" w:rsidRPr="003C48A2" w:rsidRDefault="003C48A2" w:rsidP="003C48A2">
      <w:pPr>
        <w:pStyle w:val="1"/>
        <w:spacing w:after="225"/>
        <w:rPr>
          <w:color w:val="333333"/>
        </w:rPr>
      </w:pPr>
      <w:r w:rsidRPr="003C48A2">
        <w:rPr>
          <w:color w:val="333333"/>
        </w:rPr>
        <w:t>Приседания без веса</w:t>
      </w:r>
    </w:p>
    <w:p w:rsidR="003C48A2" w:rsidRDefault="003C48A2" w:rsidP="003C48A2">
      <w:pPr>
        <w:pStyle w:val="2"/>
        <w:shd w:val="clear" w:color="auto" w:fill="FFFFFF"/>
        <w:spacing w:before="0"/>
        <w:rPr>
          <w:rFonts w:ascii="Times New Roman" w:hAnsi="Times New Roman" w:cs="Times New Roman"/>
          <w:color w:val="000000"/>
          <w:sz w:val="24"/>
          <w:szCs w:val="24"/>
        </w:rPr>
      </w:pPr>
      <w:r>
        <w:rPr>
          <w:noProof/>
        </w:rPr>
        <w:drawing>
          <wp:inline distT="0" distB="0" distL="0" distR="0">
            <wp:extent cx="1781175" cy="1711325"/>
            <wp:effectExtent l="19050" t="0" r="9525" b="0"/>
            <wp:docPr id="21" name="Рисунок 21" descr="https://go4.imgsmail.ru/imgpreview?key=4eace63560f76e02&amp;mb=imgdb_preview_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go4.imgsmail.ru/imgpreview?key=4eace63560f76e02&amp;mb=imgdb_preview_2019"/>
                    <pic:cNvPicPr>
                      <a:picLocks noChangeAspect="1" noChangeArrowheads="1"/>
                    </pic:cNvPicPr>
                  </pic:nvPicPr>
                  <pic:blipFill>
                    <a:blip r:embed="rId17" cstate="print"/>
                    <a:srcRect/>
                    <a:stretch>
                      <a:fillRect/>
                    </a:stretch>
                  </pic:blipFill>
                  <pic:spPr bwMode="auto">
                    <a:xfrm>
                      <a:off x="0" y="0"/>
                      <a:ext cx="1781175" cy="1711325"/>
                    </a:xfrm>
                    <a:prstGeom prst="rect">
                      <a:avLst/>
                    </a:prstGeom>
                    <a:noFill/>
                    <a:ln w="9525">
                      <a:noFill/>
                      <a:miter lim="800000"/>
                      <a:headEnd/>
                      <a:tailEnd/>
                    </a:ln>
                  </pic:spPr>
                </pic:pic>
              </a:graphicData>
            </a:graphic>
          </wp:inline>
        </w:drawing>
      </w:r>
    </w:p>
    <w:p w:rsidR="003C48A2" w:rsidRPr="003C48A2" w:rsidRDefault="003C48A2" w:rsidP="003C48A2">
      <w:pPr>
        <w:pStyle w:val="2"/>
        <w:shd w:val="clear" w:color="auto" w:fill="FFFFFF"/>
        <w:spacing w:before="0"/>
        <w:rPr>
          <w:rFonts w:ascii="Times New Roman" w:hAnsi="Times New Roman" w:cs="Times New Roman"/>
          <w:color w:val="000000"/>
          <w:sz w:val="24"/>
          <w:szCs w:val="24"/>
        </w:rPr>
      </w:pPr>
      <w:r w:rsidRPr="003C48A2">
        <w:rPr>
          <w:rFonts w:ascii="Times New Roman" w:hAnsi="Times New Roman" w:cs="Times New Roman"/>
          <w:color w:val="000000"/>
          <w:sz w:val="24"/>
          <w:szCs w:val="24"/>
        </w:rPr>
        <w:t>Техника выполнения</w:t>
      </w:r>
    </w:p>
    <w:p w:rsidR="003C48A2" w:rsidRPr="003C48A2" w:rsidRDefault="003C48A2" w:rsidP="003C48A2">
      <w:pPr>
        <w:pStyle w:val="a3"/>
        <w:shd w:val="clear" w:color="auto" w:fill="FFFFFF"/>
        <w:spacing w:before="0" w:beforeAutospacing="0" w:after="240" w:afterAutospacing="0"/>
        <w:rPr>
          <w:color w:val="000000"/>
        </w:rPr>
      </w:pPr>
      <w:r w:rsidRPr="003C48A2">
        <w:rPr>
          <w:rStyle w:val="ac"/>
          <w:color w:val="000000"/>
        </w:rPr>
        <w:t>Исходное положение:</w:t>
      </w:r>
    </w:p>
    <w:p w:rsidR="003C48A2" w:rsidRPr="003C48A2" w:rsidRDefault="003C48A2" w:rsidP="003C48A2">
      <w:pPr>
        <w:numPr>
          <w:ilvl w:val="0"/>
          <w:numId w:val="33"/>
        </w:numPr>
        <w:shd w:val="clear" w:color="auto" w:fill="FFFFFF"/>
        <w:spacing w:before="100" w:beforeAutospacing="1" w:after="100" w:afterAutospacing="1"/>
        <w:ind w:left="0"/>
        <w:rPr>
          <w:color w:val="000000"/>
          <w:sz w:val="24"/>
          <w:szCs w:val="24"/>
        </w:rPr>
      </w:pPr>
      <w:r w:rsidRPr="003C48A2">
        <w:rPr>
          <w:color w:val="000000"/>
          <w:sz w:val="24"/>
          <w:szCs w:val="24"/>
        </w:rPr>
        <w:t>Встаньте прямо, ноги на ширине плеч, слегка согнуты в коленях.</w:t>
      </w:r>
    </w:p>
    <w:p w:rsidR="003C48A2" w:rsidRPr="003C48A2" w:rsidRDefault="003C48A2" w:rsidP="003C48A2">
      <w:pPr>
        <w:numPr>
          <w:ilvl w:val="0"/>
          <w:numId w:val="33"/>
        </w:numPr>
        <w:shd w:val="clear" w:color="auto" w:fill="FFFFFF"/>
        <w:spacing w:before="100" w:beforeAutospacing="1" w:after="100" w:afterAutospacing="1"/>
        <w:ind w:left="0"/>
        <w:rPr>
          <w:color w:val="000000"/>
          <w:sz w:val="24"/>
          <w:szCs w:val="24"/>
        </w:rPr>
      </w:pPr>
      <w:r w:rsidRPr="003C48A2">
        <w:rPr>
          <w:color w:val="000000"/>
          <w:sz w:val="24"/>
          <w:szCs w:val="24"/>
        </w:rPr>
        <w:t>Руки сцеплены в замок за головой, локти разведены в стороны.</w:t>
      </w:r>
    </w:p>
    <w:p w:rsidR="003C48A2" w:rsidRPr="003C48A2" w:rsidRDefault="003C48A2" w:rsidP="003C48A2">
      <w:pPr>
        <w:numPr>
          <w:ilvl w:val="0"/>
          <w:numId w:val="33"/>
        </w:numPr>
        <w:shd w:val="clear" w:color="auto" w:fill="FFFFFF"/>
        <w:spacing w:before="100" w:beforeAutospacing="1" w:after="100" w:afterAutospacing="1"/>
        <w:ind w:left="0"/>
        <w:rPr>
          <w:color w:val="000000"/>
          <w:sz w:val="24"/>
          <w:szCs w:val="24"/>
        </w:rPr>
      </w:pPr>
      <w:r w:rsidRPr="003C48A2">
        <w:rPr>
          <w:color w:val="000000"/>
          <w:sz w:val="24"/>
          <w:szCs w:val="24"/>
        </w:rPr>
        <w:t>Спина прямая.</w:t>
      </w:r>
    </w:p>
    <w:p w:rsidR="003C48A2" w:rsidRPr="003C48A2" w:rsidRDefault="003C48A2" w:rsidP="003C48A2">
      <w:pPr>
        <w:pStyle w:val="a3"/>
        <w:shd w:val="clear" w:color="auto" w:fill="FFFFFF"/>
        <w:spacing w:before="0" w:beforeAutospacing="0" w:after="240" w:afterAutospacing="0"/>
        <w:rPr>
          <w:color w:val="000000"/>
        </w:rPr>
      </w:pPr>
      <w:r w:rsidRPr="003C48A2">
        <w:rPr>
          <w:rStyle w:val="ac"/>
          <w:color w:val="000000"/>
        </w:rPr>
        <w:t>Движение:</w:t>
      </w:r>
    </w:p>
    <w:p w:rsidR="003C48A2" w:rsidRPr="003C48A2" w:rsidRDefault="003C48A2" w:rsidP="003C48A2">
      <w:pPr>
        <w:numPr>
          <w:ilvl w:val="0"/>
          <w:numId w:val="34"/>
        </w:numPr>
        <w:shd w:val="clear" w:color="auto" w:fill="FFFFFF"/>
        <w:spacing w:before="100" w:beforeAutospacing="1" w:after="100" w:afterAutospacing="1"/>
        <w:ind w:left="0"/>
        <w:rPr>
          <w:color w:val="000000"/>
          <w:sz w:val="24"/>
          <w:szCs w:val="24"/>
        </w:rPr>
      </w:pPr>
      <w:r w:rsidRPr="003C48A2">
        <w:rPr>
          <w:color w:val="000000"/>
          <w:sz w:val="24"/>
          <w:szCs w:val="24"/>
        </w:rPr>
        <w:t>На вдохе присядьте, согнув ноги в колене до 80 градусов между бедром и голенью.</w:t>
      </w:r>
    </w:p>
    <w:p w:rsidR="003C48A2" w:rsidRPr="003C48A2" w:rsidRDefault="003C48A2" w:rsidP="003C48A2">
      <w:pPr>
        <w:numPr>
          <w:ilvl w:val="0"/>
          <w:numId w:val="34"/>
        </w:numPr>
        <w:shd w:val="clear" w:color="auto" w:fill="FFFFFF"/>
        <w:spacing w:before="100" w:beforeAutospacing="1" w:after="100" w:afterAutospacing="1"/>
        <w:ind w:left="0"/>
        <w:rPr>
          <w:color w:val="000000"/>
          <w:sz w:val="24"/>
          <w:szCs w:val="24"/>
        </w:rPr>
      </w:pPr>
      <w:r w:rsidRPr="003C48A2">
        <w:rPr>
          <w:color w:val="000000"/>
          <w:sz w:val="24"/>
          <w:szCs w:val="24"/>
        </w:rPr>
        <w:t>Пятки ног не отрывайте от пола, колени не разводите сильно в стороны..</w:t>
      </w:r>
    </w:p>
    <w:p w:rsidR="003C48A2" w:rsidRPr="003C48A2" w:rsidRDefault="003C48A2" w:rsidP="003C48A2">
      <w:pPr>
        <w:numPr>
          <w:ilvl w:val="0"/>
          <w:numId w:val="34"/>
        </w:numPr>
        <w:shd w:val="clear" w:color="auto" w:fill="FFFFFF"/>
        <w:spacing w:before="100" w:beforeAutospacing="1" w:after="100" w:afterAutospacing="1"/>
        <w:ind w:left="0"/>
        <w:rPr>
          <w:color w:val="000000"/>
          <w:sz w:val="24"/>
          <w:szCs w:val="24"/>
        </w:rPr>
      </w:pPr>
      <w:r w:rsidRPr="003C48A2">
        <w:rPr>
          <w:color w:val="000000"/>
          <w:sz w:val="24"/>
          <w:szCs w:val="24"/>
        </w:rPr>
        <w:t>Почувствуйте напряжение в ягодичной мышце и в квадрицепсе.</w:t>
      </w:r>
    </w:p>
    <w:p w:rsidR="003C48A2" w:rsidRPr="003C48A2" w:rsidRDefault="003C48A2" w:rsidP="003C48A2">
      <w:pPr>
        <w:numPr>
          <w:ilvl w:val="0"/>
          <w:numId w:val="34"/>
        </w:numPr>
        <w:shd w:val="clear" w:color="auto" w:fill="FFFFFF"/>
        <w:spacing w:before="100" w:beforeAutospacing="1" w:after="100" w:afterAutospacing="1"/>
        <w:ind w:left="0"/>
        <w:rPr>
          <w:color w:val="000000"/>
          <w:sz w:val="24"/>
          <w:szCs w:val="24"/>
        </w:rPr>
      </w:pPr>
      <w:r w:rsidRPr="003C48A2">
        <w:rPr>
          <w:color w:val="000000"/>
          <w:sz w:val="24"/>
          <w:szCs w:val="24"/>
        </w:rPr>
        <w:t>На выдохе вернитесь в исходное положение, ноги слегка согнуты в коленях.</w:t>
      </w:r>
    </w:p>
    <w:p w:rsidR="003C48A2" w:rsidRPr="003C48A2" w:rsidRDefault="003C48A2" w:rsidP="003C48A2">
      <w:pPr>
        <w:pStyle w:val="su-heading-style-flat-blue"/>
        <w:shd w:val="clear" w:color="auto" w:fill="FFFFFF"/>
        <w:spacing w:before="0" w:beforeAutospacing="0" w:after="240" w:afterAutospacing="0"/>
        <w:rPr>
          <w:color w:val="000000"/>
        </w:rPr>
      </w:pPr>
      <w:r w:rsidRPr="003C48A2">
        <w:rPr>
          <w:rStyle w:val="ac"/>
          <w:color w:val="000000"/>
        </w:rPr>
        <w:lastRenderedPageBreak/>
        <w:t>Внимание!</w:t>
      </w:r>
    </w:p>
    <w:p w:rsidR="003C48A2" w:rsidRPr="003C48A2" w:rsidRDefault="003C48A2" w:rsidP="003C48A2">
      <w:pPr>
        <w:numPr>
          <w:ilvl w:val="0"/>
          <w:numId w:val="35"/>
        </w:numPr>
        <w:shd w:val="clear" w:color="auto" w:fill="FFFFFF"/>
        <w:spacing w:before="100" w:beforeAutospacing="1" w:after="100" w:afterAutospacing="1" w:line="312" w:lineRule="atLeast"/>
        <w:rPr>
          <w:color w:val="000000"/>
          <w:sz w:val="24"/>
          <w:szCs w:val="24"/>
        </w:rPr>
      </w:pPr>
      <w:r w:rsidRPr="003C48A2">
        <w:rPr>
          <w:noProof/>
          <w:color w:val="000000"/>
          <w:sz w:val="24"/>
          <w:szCs w:val="24"/>
        </w:rPr>
        <w:drawing>
          <wp:inline distT="0" distB="0" distL="0" distR="0">
            <wp:extent cx="238125" cy="238125"/>
            <wp:effectExtent l="0" t="0" r="0" b="0"/>
            <wp:docPr id="13" name="Рисунок 19" descr="https://upraznenia.ru/wp-content/uploads/2017/01/Delete-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upraznenia.ru/wp-content/uploads/2017/01/Delete-64-1.png"/>
                    <pic:cNvPicPr>
                      <a:picLocks noChangeAspect="1" noChangeArrowheads="1"/>
                    </pic:cNvPicPr>
                  </pic:nvPicPr>
                  <pic:blipFill>
                    <a:blip r:embed="rId18" cstate="print"/>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3C48A2">
        <w:rPr>
          <w:color w:val="000000"/>
          <w:sz w:val="24"/>
          <w:szCs w:val="24"/>
        </w:rPr>
        <w:t>На протяжении выполнения упражнения, всегда следите за положением спины и ног. В этом случае вы добьетесь наибольшего эффекта и результативности.</w:t>
      </w:r>
    </w:p>
    <w:p w:rsidR="003C48A2" w:rsidRPr="003C48A2" w:rsidRDefault="003C48A2" w:rsidP="003C48A2">
      <w:pPr>
        <w:pStyle w:val="1"/>
        <w:rPr>
          <w:szCs w:val="24"/>
        </w:rPr>
      </w:pPr>
      <w:r w:rsidRPr="003C48A2">
        <w:rPr>
          <w:szCs w:val="24"/>
        </w:rPr>
        <w:t>Наклоны туловища вперед из положения стоя</w:t>
      </w:r>
    </w:p>
    <w:p w:rsidR="003C48A2" w:rsidRPr="003C48A2" w:rsidRDefault="003C48A2" w:rsidP="003C48A2">
      <w:pPr>
        <w:pStyle w:val="a3"/>
        <w:spacing w:before="0" w:beforeAutospacing="0" w:after="150" w:afterAutospacing="0" w:line="225" w:lineRule="atLeast"/>
        <w:jc w:val="both"/>
        <w:rPr>
          <w:color w:val="000000"/>
        </w:rPr>
      </w:pPr>
      <w:r w:rsidRPr="003C48A2">
        <w:rPr>
          <w:color w:val="000000"/>
        </w:rPr>
        <w:t>Наклоны вперед это простое, известное многим еще с детства упражнение, которое позволяет развить гибкость позвоночника и привести в тонус мышцы пресса, спины и ягодиц. Кроме того, это упражнение включено в нормы ГТО. Поэтому для всех тех, кто хочет иметь красивое гибкое тело и гордиться своей физической формой, выполнение наклонов вперед - обязательный пункт программы.</w:t>
      </w:r>
    </w:p>
    <w:p w:rsidR="003C48A2" w:rsidRPr="008262CF" w:rsidRDefault="003C48A2" w:rsidP="003C48A2">
      <w:pPr>
        <w:pStyle w:val="2"/>
        <w:spacing w:before="0"/>
        <w:jc w:val="center"/>
        <w:rPr>
          <w:rFonts w:ascii="Times New Roman" w:hAnsi="Times New Roman" w:cs="Times New Roman"/>
          <w:color w:val="auto"/>
          <w:sz w:val="24"/>
          <w:szCs w:val="24"/>
        </w:rPr>
      </w:pPr>
      <w:r w:rsidRPr="008262CF">
        <w:rPr>
          <w:rFonts w:ascii="Times New Roman" w:hAnsi="Times New Roman" w:cs="Times New Roman"/>
          <w:color w:val="auto"/>
          <w:sz w:val="24"/>
          <w:szCs w:val="24"/>
        </w:rPr>
        <w:t>Зачем делать?</w:t>
      </w:r>
    </w:p>
    <w:p w:rsidR="003C48A2" w:rsidRPr="003C48A2" w:rsidRDefault="003C48A2" w:rsidP="003C48A2">
      <w:pPr>
        <w:pStyle w:val="a3"/>
        <w:spacing w:before="0" w:beforeAutospacing="0" w:after="150" w:afterAutospacing="0" w:line="225" w:lineRule="atLeast"/>
        <w:jc w:val="both"/>
        <w:rPr>
          <w:color w:val="000000"/>
        </w:rPr>
      </w:pPr>
      <w:r w:rsidRPr="003C48A2">
        <w:rPr>
          <w:color w:val="000000"/>
        </w:rPr>
        <w:t>Наклон туловища вперед - вполне естественное движение для человеческого тела. Выполнение упражнения не требует ни какой-либо физической подготовки, ни спортивного инвентаря. Оно идеально для самостоятельных тренировок, в домашнем формате.</w:t>
      </w:r>
    </w:p>
    <w:p w:rsidR="003C48A2" w:rsidRPr="003C48A2" w:rsidRDefault="003C48A2" w:rsidP="003C48A2">
      <w:pPr>
        <w:pStyle w:val="a3"/>
        <w:spacing w:before="0" w:beforeAutospacing="0" w:after="150" w:afterAutospacing="0" w:line="225" w:lineRule="atLeast"/>
        <w:jc w:val="both"/>
        <w:rPr>
          <w:color w:val="000000"/>
        </w:rPr>
      </w:pPr>
      <w:r w:rsidRPr="003C48A2">
        <w:rPr>
          <w:noProof/>
          <w:color w:val="000000"/>
        </w:rPr>
        <w:drawing>
          <wp:inline distT="0" distB="0" distL="0" distR="0">
            <wp:extent cx="2864376" cy="2600325"/>
            <wp:effectExtent l="19050" t="0" r="0" b="0"/>
            <wp:docPr id="24" name="Рисунок 24" descr="http://s-body.com/img/naklony-vpered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body.com/img/naklony-vpered_4.jpg"/>
                    <pic:cNvPicPr>
                      <a:picLocks noChangeAspect="1" noChangeArrowheads="1"/>
                    </pic:cNvPicPr>
                  </pic:nvPicPr>
                  <pic:blipFill>
                    <a:blip r:embed="rId19" cstate="print"/>
                    <a:srcRect/>
                    <a:stretch>
                      <a:fillRect/>
                    </a:stretch>
                  </pic:blipFill>
                  <pic:spPr bwMode="auto">
                    <a:xfrm>
                      <a:off x="0" y="0"/>
                      <a:ext cx="2864376" cy="2600325"/>
                    </a:xfrm>
                    <a:prstGeom prst="rect">
                      <a:avLst/>
                    </a:prstGeom>
                    <a:noFill/>
                    <a:ln w="9525">
                      <a:noFill/>
                      <a:miter lim="800000"/>
                      <a:headEnd/>
                      <a:tailEnd/>
                    </a:ln>
                  </pic:spPr>
                </pic:pic>
              </a:graphicData>
            </a:graphic>
          </wp:inline>
        </w:drawing>
      </w:r>
    </w:p>
    <w:p w:rsidR="003C48A2" w:rsidRPr="003C48A2" w:rsidRDefault="003C48A2" w:rsidP="003C48A2">
      <w:pPr>
        <w:pStyle w:val="a3"/>
        <w:spacing w:before="0" w:beforeAutospacing="0" w:after="150" w:afterAutospacing="0" w:line="225" w:lineRule="atLeast"/>
        <w:jc w:val="both"/>
        <w:rPr>
          <w:color w:val="000000"/>
        </w:rPr>
      </w:pPr>
      <w:r w:rsidRPr="003C48A2">
        <w:rPr>
          <w:color w:val="000000"/>
        </w:rPr>
        <w:t>Влияние на организм:</w:t>
      </w:r>
    </w:p>
    <w:p w:rsidR="003C48A2" w:rsidRPr="003C48A2" w:rsidRDefault="003C48A2" w:rsidP="003C48A2">
      <w:pPr>
        <w:numPr>
          <w:ilvl w:val="0"/>
          <w:numId w:val="36"/>
        </w:numPr>
        <w:spacing w:before="100" w:beforeAutospacing="1" w:after="100" w:afterAutospacing="1" w:line="225" w:lineRule="atLeast"/>
        <w:ind w:left="0"/>
        <w:textAlignment w:val="top"/>
        <w:rPr>
          <w:color w:val="000000"/>
          <w:sz w:val="24"/>
          <w:szCs w:val="24"/>
        </w:rPr>
      </w:pPr>
      <w:r w:rsidRPr="003C48A2">
        <w:rPr>
          <w:color w:val="000000"/>
          <w:sz w:val="24"/>
          <w:szCs w:val="24"/>
        </w:rPr>
        <w:t>Наклоны туловища вперед улучшают гибкость позвоночника и подвижность тазобедренных суставов.</w:t>
      </w:r>
    </w:p>
    <w:p w:rsidR="003C48A2" w:rsidRPr="003C48A2" w:rsidRDefault="003C48A2" w:rsidP="003C48A2">
      <w:pPr>
        <w:numPr>
          <w:ilvl w:val="0"/>
          <w:numId w:val="36"/>
        </w:numPr>
        <w:spacing w:before="100" w:beforeAutospacing="1" w:after="100" w:afterAutospacing="1" w:line="225" w:lineRule="atLeast"/>
        <w:ind w:left="0"/>
        <w:textAlignment w:val="top"/>
        <w:rPr>
          <w:color w:val="000000"/>
          <w:sz w:val="24"/>
          <w:szCs w:val="24"/>
        </w:rPr>
      </w:pPr>
      <w:r w:rsidRPr="003C48A2">
        <w:rPr>
          <w:color w:val="000000"/>
          <w:sz w:val="24"/>
          <w:szCs w:val="24"/>
        </w:rPr>
        <w:t>Происходит тренировка растяжки подколенных сухожилий и мышц задней поверхности бедер. В особенности если вы делаете упражнение с прямыми ногами.</w:t>
      </w:r>
    </w:p>
    <w:p w:rsidR="003C48A2" w:rsidRPr="003C48A2" w:rsidRDefault="003C48A2" w:rsidP="003C48A2">
      <w:pPr>
        <w:numPr>
          <w:ilvl w:val="0"/>
          <w:numId w:val="36"/>
        </w:numPr>
        <w:spacing w:before="100" w:beforeAutospacing="1" w:after="100" w:afterAutospacing="1" w:line="225" w:lineRule="atLeast"/>
        <w:ind w:left="0"/>
        <w:textAlignment w:val="top"/>
        <w:rPr>
          <w:color w:val="000000"/>
          <w:sz w:val="24"/>
          <w:szCs w:val="24"/>
        </w:rPr>
      </w:pPr>
      <w:r w:rsidRPr="003C48A2">
        <w:rPr>
          <w:color w:val="000000"/>
          <w:sz w:val="24"/>
          <w:szCs w:val="24"/>
        </w:rPr>
        <w:t>Укрепление мускулатуры пресса, спины, ягодиц.</w:t>
      </w:r>
    </w:p>
    <w:p w:rsidR="003C48A2" w:rsidRPr="003C48A2" w:rsidRDefault="003C48A2" w:rsidP="003C48A2">
      <w:pPr>
        <w:numPr>
          <w:ilvl w:val="0"/>
          <w:numId w:val="36"/>
        </w:numPr>
        <w:spacing w:before="100" w:beforeAutospacing="1" w:after="100" w:afterAutospacing="1" w:line="225" w:lineRule="atLeast"/>
        <w:ind w:left="0"/>
        <w:textAlignment w:val="top"/>
        <w:rPr>
          <w:color w:val="000000"/>
          <w:sz w:val="24"/>
          <w:szCs w:val="24"/>
        </w:rPr>
      </w:pPr>
      <w:r w:rsidRPr="003C48A2">
        <w:rPr>
          <w:color w:val="000000"/>
          <w:sz w:val="24"/>
          <w:szCs w:val="24"/>
        </w:rPr>
        <w:t>Улучшение кровообращения, профилактика заболеваний сосудов головы.</w:t>
      </w:r>
    </w:p>
    <w:p w:rsidR="003C48A2" w:rsidRPr="008262CF" w:rsidRDefault="003C48A2" w:rsidP="003C48A2">
      <w:pPr>
        <w:pStyle w:val="2"/>
        <w:spacing w:before="0"/>
        <w:jc w:val="center"/>
        <w:rPr>
          <w:rFonts w:ascii="Times New Roman" w:hAnsi="Times New Roman" w:cs="Times New Roman"/>
          <w:color w:val="auto"/>
          <w:sz w:val="24"/>
          <w:szCs w:val="24"/>
        </w:rPr>
      </w:pPr>
      <w:r w:rsidRPr="008262CF">
        <w:rPr>
          <w:rFonts w:ascii="Times New Roman" w:hAnsi="Times New Roman" w:cs="Times New Roman"/>
          <w:color w:val="auto"/>
          <w:sz w:val="24"/>
          <w:szCs w:val="24"/>
        </w:rPr>
        <w:t>Противопоказания</w:t>
      </w:r>
    </w:p>
    <w:p w:rsidR="003C48A2" w:rsidRPr="003C48A2" w:rsidRDefault="003C48A2" w:rsidP="003C48A2">
      <w:pPr>
        <w:pStyle w:val="a3"/>
        <w:spacing w:before="0" w:beforeAutospacing="0" w:after="150" w:afterAutospacing="0" w:line="225" w:lineRule="atLeast"/>
        <w:jc w:val="both"/>
        <w:rPr>
          <w:color w:val="000000"/>
        </w:rPr>
      </w:pPr>
      <w:r w:rsidRPr="003C48A2">
        <w:rPr>
          <w:color w:val="000000"/>
        </w:rPr>
        <w:t>Справедливости ради стоит отметить, что наклоны вперед из положения стоя, как и любое другое упражнение имеют противопоказания. По сути, они связаны с двумя особенностями движения: перевернутым положением корпуса и воздействием на позвоночник. При некоторых состояниях организма эти воздействия нежелательны:</w:t>
      </w:r>
    </w:p>
    <w:p w:rsidR="003C48A2" w:rsidRPr="003C48A2" w:rsidRDefault="003C48A2" w:rsidP="003C48A2">
      <w:pPr>
        <w:numPr>
          <w:ilvl w:val="0"/>
          <w:numId w:val="37"/>
        </w:numPr>
        <w:spacing w:before="100" w:beforeAutospacing="1" w:after="100" w:afterAutospacing="1" w:line="225" w:lineRule="atLeast"/>
        <w:ind w:left="0"/>
        <w:textAlignment w:val="top"/>
        <w:rPr>
          <w:color w:val="000000"/>
          <w:sz w:val="24"/>
          <w:szCs w:val="24"/>
        </w:rPr>
      </w:pPr>
      <w:r w:rsidRPr="003C48A2">
        <w:rPr>
          <w:color w:val="000000"/>
          <w:sz w:val="24"/>
          <w:szCs w:val="24"/>
        </w:rPr>
        <w:t>Повышенное давление, головные боли, заболевания сосудов головы.</w:t>
      </w:r>
    </w:p>
    <w:p w:rsidR="003C48A2" w:rsidRPr="003C48A2" w:rsidRDefault="003C48A2" w:rsidP="003C48A2">
      <w:pPr>
        <w:numPr>
          <w:ilvl w:val="0"/>
          <w:numId w:val="37"/>
        </w:numPr>
        <w:spacing w:before="100" w:beforeAutospacing="1" w:after="100" w:afterAutospacing="1" w:line="225" w:lineRule="atLeast"/>
        <w:ind w:left="0"/>
        <w:textAlignment w:val="top"/>
        <w:rPr>
          <w:color w:val="000000"/>
          <w:sz w:val="24"/>
          <w:szCs w:val="24"/>
        </w:rPr>
      </w:pPr>
      <w:r w:rsidRPr="003C48A2">
        <w:rPr>
          <w:color w:val="000000"/>
          <w:sz w:val="24"/>
          <w:szCs w:val="24"/>
        </w:rPr>
        <w:lastRenderedPageBreak/>
        <w:t>Проблемы с позвоночником, при которых не рекомендуется напряжение мышц поясничной области.</w:t>
      </w:r>
    </w:p>
    <w:p w:rsidR="003C48A2" w:rsidRPr="003C48A2" w:rsidRDefault="003C48A2" w:rsidP="003C48A2">
      <w:pPr>
        <w:pStyle w:val="a3"/>
        <w:spacing w:before="0" w:beforeAutospacing="0" w:after="150" w:afterAutospacing="0" w:line="225" w:lineRule="atLeast"/>
        <w:jc w:val="both"/>
        <w:rPr>
          <w:color w:val="000000"/>
        </w:rPr>
      </w:pPr>
      <w:r w:rsidRPr="003C48A2">
        <w:rPr>
          <w:color w:val="000000"/>
        </w:rPr>
        <w:t>Часто при проблемах с позвоночником рекомендуют не выходить в наклон из положения стоя, а поднимать таз из положения сидя на корточках, оставляя при этом руки внизу. За счет этого из упражнения исключается положение, когда корпус параллелен полу. Именно эта поза требует максимального напряжения мышц поясницы. Ведь когда вы уже наклонились, мышцы спины расслаблены.</w:t>
      </w:r>
    </w:p>
    <w:p w:rsidR="003C48A2" w:rsidRPr="008262CF" w:rsidRDefault="003C48A2" w:rsidP="003C48A2">
      <w:pPr>
        <w:pStyle w:val="2"/>
        <w:spacing w:before="0"/>
        <w:jc w:val="center"/>
        <w:rPr>
          <w:rFonts w:ascii="Times New Roman" w:hAnsi="Times New Roman" w:cs="Times New Roman"/>
          <w:color w:val="auto"/>
          <w:sz w:val="24"/>
          <w:szCs w:val="24"/>
        </w:rPr>
      </w:pPr>
      <w:r w:rsidRPr="008262CF">
        <w:rPr>
          <w:rFonts w:ascii="Times New Roman" w:hAnsi="Times New Roman" w:cs="Times New Roman"/>
          <w:color w:val="auto"/>
          <w:sz w:val="24"/>
          <w:szCs w:val="24"/>
        </w:rPr>
        <w:t>Техника выполнения</w:t>
      </w:r>
    </w:p>
    <w:p w:rsidR="003C48A2" w:rsidRPr="003C48A2" w:rsidRDefault="003C48A2" w:rsidP="003C48A2">
      <w:pPr>
        <w:pStyle w:val="a3"/>
        <w:spacing w:before="0" w:beforeAutospacing="0" w:after="150" w:afterAutospacing="0" w:line="225" w:lineRule="atLeast"/>
        <w:jc w:val="both"/>
        <w:rPr>
          <w:color w:val="000000"/>
        </w:rPr>
      </w:pPr>
      <w:r w:rsidRPr="003C48A2">
        <w:rPr>
          <w:color w:val="000000"/>
        </w:rPr>
        <w:t>Несмотря на популярность упражнения, техника его выполнения имеет свои особенности. Рассмотрим ее подробнее.</w:t>
      </w:r>
    </w:p>
    <w:p w:rsidR="003C48A2" w:rsidRPr="003C48A2" w:rsidRDefault="003C48A2" w:rsidP="003C48A2">
      <w:pPr>
        <w:pStyle w:val="a3"/>
        <w:spacing w:before="0" w:beforeAutospacing="0" w:after="150" w:afterAutospacing="0" w:line="225" w:lineRule="atLeast"/>
        <w:jc w:val="both"/>
        <w:rPr>
          <w:color w:val="000000"/>
        </w:rPr>
      </w:pPr>
      <w:r w:rsidRPr="003C48A2">
        <w:rPr>
          <w:noProof/>
          <w:color w:val="000000"/>
        </w:rPr>
        <w:drawing>
          <wp:inline distT="0" distB="0" distL="0" distR="0">
            <wp:extent cx="2238375" cy="1247031"/>
            <wp:effectExtent l="19050" t="0" r="9525" b="0"/>
            <wp:docPr id="25" name="Рисунок 25" descr="http://s-body.com/img/naklony-vpere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body.com/img/naklony-vpered_1.jpg"/>
                    <pic:cNvPicPr>
                      <a:picLocks noChangeAspect="1" noChangeArrowheads="1"/>
                    </pic:cNvPicPr>
                  </pic:nvPicPr>
                  <pic:blipFill>
                    <a:blip r:embed="rId20" cstate="print"/>
                    <a:srcRect/>
                    <a:stretch>
                      <a:fillRect/>
                    </a:stretch>
                  </pic:blipFill>
                  <pic:spPr bwMode="auto">
                    <a:xfrm>
                      <a:off x="0" y="0"/>
                      <a:ext cx="2238375" cy="1247031"/>
                    </a:xfrm>
                    <a:prstGeom prst="rect">
                      <a:avLst/>
                    </a:prstGeom>
                    <a:noFill/>
                    <a:ln w="9525">
                      <a:noFill/>
                      <a:miter lim="800000"/>
                      <a:headEnd/>
                      <a:tailEnd/>
                    </a:ln>
                  </pic:spPr>
                </pic:pic>
              </a:graphicData>
            </a:graphic>
          </wp:inline>
        </w:drawing>
      </w:r>
    </w:p>
    <w:p w:rsidR="003C48A2" w:rsidRPr="003C48A2" w:rsidRDefault="003C48A2" w:rsidP="003C48A2">
      <w:pPr>
        <w:numPr>
          <w:ilvl w:val="0"/>
          <w:numId w:val="38"/>
        </w:numPr>
        <w:spacing w:before="100" w:beforeAutospacing="1" w:after="100" w:afterAutospacing="1" w:line="225" w:lineRule="atLeast"/>
        <w:ind w:left="0"/>
        <w:textAlignment w:val="top"/>
        <w:rPr>
          <w:color w:val="000000"/>
          <w:sz w:val="24"/>
          <w:szCs w:val="24"/>
        </w:rPr>
      </w:pPr>
      <w:r w:rsidRPr="003C48A2">
        <w:rPr>
          <w:color w:val="000000"/>
          <w:sz w:val="24"/>
          <w:szCs w:val="24"/>
        </w:rPr>
        <w:t>Встаньте ровно, поставьте стопы на ширине плеч, выпрямите спину. В пояснице должен сохраняться естественный прогиб, грудная клетка должна быть расправлена.</w:t>
      </w:r>
    </w:p>
    <w:p w:rsidR="003C48A2" w:rsidRPr="003C48A2" w:rsidRDefault="003C48A2" w:rsidP="003C48A2">
      <w:pPr>
        <w:numPr>
          <w:ilvl w:val="0"/>
          <w:numId w:val="38"/>
        </w:numPr>
        <w:spacing w:before="100" w:beforeAutospacing="1" w:after="100" w:afterAutospacing="1" w:line="225" w:lineRule="atLeast"/>
        <w:ind w:left="0"/>
        <w:textAlignment w:val="top"/>
        <w:rPr>
          <w:color w:val="000000"/>
          <w:sz w:val="24"/>
          <w:szCs w:val="24"/>
        </w:rPr>
      </w:pPr>
      <w:r w:rsidRPr="003C48A2">
        <w:rPr>
          <w:color w:val="000000"/>
          <w:sz w:val="24"/>
          <w:szCs w:val="24"/>
        </w:rPr>
        <w:t>Напрягите пресс и, поддерживая спину прямой, опустите корпус вниз, провернувшись в тазобедренных суставах. Если ваш нынешний уровень гибкости не позволяет достать руками пола, спину не скругляйте, а немного согните ноги в коленях. Гибкость со временем разовьется, и вы сможете полноценно выполнить наклон вперед с прямыми ногами.</w:t>
      </w:r>
    </w:p>
    <w:p w:rsidR="003C48A2" w:rsidRPr="003C48A2" w:rsidRDefault="003C48A2" w:rsidP="003C48A2">
      <w:pPr>
        <w:numPr>
          <w:ilvl w:val="0"/>
          <w:numId w:val="38"/>
        </w:numPr>
        <w:spacing w:before="100" w:beforeAutospacing="1" w:after="100" w:afterAutospacing="1" w:line="225" w:lineRule="atLeast"/>
        <w:ind w:left="0"/>
        <w:textAlignment w:val="top"/>
        <w:rPr>
          <w:color w:val="000000"/>
          <w:sz w:val="24"/>
          <w:szCs w:val="24"/>
        </w:rPr>
      </w:pPr>
      <w:r w:rsidRPr="003C48A2">
        <w:rPr>
          <w:color w:val="000000"/>
          <w:sz w:val="24"/>
          <w:szCs w:val="24"/>
        </w:rPr>
        <w:t>Задержитесь в нижней точке на 1-2 секунды и за счет усилия ягодичных мышц вернитесь в исходное положение. Выполните нужное количество повторов.</w:t>
      </w:r>
    </w:p>
    <w:p w:rsidR="003C48A2" w:rsidRPr="003C48A2" w:rsidRDefault="003C48A2" w:rsidP="003C48A2">
      <w:pPr>
        <w:pStyle w:val="a3"/>
        <w:spacing w:before="0" w:beforeAutospacing="0" w:after="0" w:afterAutospacing="0" w:line="225" w:lineRule="atLeast"/>
        <w:jc w:val="both"/>
        <w:rPr>
          <w:color w:val="000000"/>
        </w:rPr>
      </w:pPr>
      <w:r w:rsidRPr="003C48A2">
        <w:rPr>
          <w:color w:val="000000"/>
        </w:rPr>
        <w:t>Все время акцентируйте внимание на том, что вы не тянете корпус вверх за счет мышц спины. Это не только неправильно, но и травмоопасно. Мышцы спины держат корпус в прямом положении, а поднимают его ягодичные мышцы.</w:t>
      </w:r>
    </w:p>
    <w:p w:rsidR="003C48A2" w:rsidRPr="003C48A2" w:rsidRDefault="003C48A2" w:rsidP="003C48A2">
      <w:pPr>
        <w:pStyle w:val="a3"/>
        <w:spacing w:before="0" w:beforeAutospacing="0" w:after="150" w:afterAutospacing="0" w:line="225" w:lineRule="atLeast"/>
        <w:jc w:val="both"/>
        <w:rPr>
          <w:color w:val="000000"/>
        </w:rPr>
      </w:pPr>
      <w:r w:rsidRPr="003C48A2">
        <w:rPr>
          <w:color w:val="000000"/>
        </w:rPr>
        <w:t>Также, выполняя наклоны туловища вперед, следует уделить внимание дыханию. На этот счет мнения специалистов расходятся. Самый простой и безопасный вариант - придерживаться анатомических особенностей человеческого тела. А именно - в положении стоя грудная клетка расправлена, легкие могут вместить в себя достаточный объем воздуха. В нижней точке, наоборот. Поэтому, логично опускать корпус на выдохе и поднимать его на вдохе.</w:t>
      </w:r>
    </w:p>
    <w:p w:rsidR="003C48A2" w:rsidRDefault="003C48A2" w:rsidP="003C48A2">
      <w:pPr>
        <w:pStyle w:val="a3"/>
        <w:spacing w:before="0" w:beforeAutospacing="0" w:after="150" w:afterAutospacing="0" w:line="225" w:lineRule="atLeast"/>
        <w:jc w:val="both"/>
        <w:rPr>
          <w:color w:val="000000"/>
        </w:rPr>
      </w:pPr>
      <w:r w:rsidRPr="003C48A2">
        <w:rPr>
          <w:color w:val="000000"/>
        </w:rPr>
        <w:t>Начать можно с выполнения 10-15 наклонов в 2-3 подхода. Делать упражнение следует в медленном темпе, без рывков, полностью подконтрольно. Стремитесь к тому, чтобы из положения стоя опуститься в наклон с прямыми ногами.</w:t>
      </w:r>
    </w:p>
    <w:p w:rsidR="008262CF" w:rsidRDefault="008262CF" w:rsidP="003C48A2">
      <w:pPr>
        <w:pStyle w:val="a3"/>
        <w:spacing w:before="0" w:beforeAutospacing="0" w:after="150" w:afterAutospacing="0" w:line="225" w:lineRule="atLeast"/>
        <w:jc w:val="both"/>
        <w:rPr>
          <w:color w:val="000000"/>
        </w:rPr>
      </w:pPr>
    </w:p>
    <w:p w:rsidR="008262CF" w:rsidRDefault="008262CF" w:rsidP="003C48A2">
      <w:pPr>
        <w:pStyle w:val="a3"/>
        <w:spacing w:before="0" w:beforeAutospacing="0" w:after="150" w:afterAutospacing="0" w:line="225" w:lineRule="atLeast"/>
        <w:jc w:val="both"/>
        <w:rPr>
          <w:color w:val="000000"/>
        </w:rPr>
      </w:pPr>
    </w:p>
    <w:p w:rsidR="008262CF" w:rsidRDefault="008262CF" w:rsidP="003C48A2">
      <w:pPr>
        <w:pStyle w:val="a3"/>
        <w:spacing w:before="0" w:beforeAutospacing="0" w:after="150" w:afterAutospacing="0" w:line="225" w:lineRule="atLeast"/>
        <w:jc w:val="both"/>
        <w:rPr>
          <w:color w:val="000000"/>
        </w:rPr>
      </w:pPr>
    </w:p>
    <w:p w:rsidR="008262CF" w:rsidRDefault="008262CF" w:rsidP="003C48A2">
      <w:pPr>
        <w:pStyle w:val="a3"/>
        <w:spacing w:before="0" w:beforeAutospacing="0" w:after="150" w:afterAutospacing="0" w:line="225" w:lineRule="atLeast"/>
        <w:jc w:val="both"/>
        <w:rPr>
          <w:color w:val="000000"/>
        </w:rPr>
      </w:pPr>
    </w:p>
    <w:p w:rsidR="008262CF" w:rsidRDefault="008262CF" w:rsidP="003C48A2">
      <w:pPr>
        <w:pStyle w:val="a3"/>
        <w:spacing w:before="0" w:beforeAutospacing="0" w:after="150" w:afterAutospacing="0" w:line="225" w:lineRule="atLeast"/>
        <w:jc w:val="both"/>
        <w:rPr>
          <w:color w:val="000000"/>
        </w:rPr>
      </w:pPr>
    </w:p>
    <w:p w:rsidR="008262CF" w:rsidRPr="008262CF" w:rsidRDefault="003C48A2" w:rsidP="003C48A2">
      <w:pPr>
        <w:pStyle w:val="a3"/>
        <w:spacing w:before="0" w:beforeAutospacing="0" w:after="150" w:afterAutospacing="0" w:line="225" w:lineRule="atLeast"/>
        <w:jc w:val="both"/>
        <w:rPr>
          <w:b/>
          <w:color w:val="000000"/>
          <w:shd w:val="clear" w:color="auto" w:fill="FFFFFF"/>
        </w:rPr>
      </w:pPr>
      <w:r w:rsidRPr="008262CF">
        <w:rPr>
          <w:b/>
          <w:color w:val="000000"/>
          <w:shd w:val="clear" w:color="auto" w:fill="FFFFFF"/>
        </w:rPr>
        <w:lastRenderedPageBreak/>
        <w:t>Сгибание и разгибание рук в упоре лежа:</w:t>
      </w:r>
    </w:p>
    <w:p w:rsidR="003C48A2" w:rsidRPr="003C48A2" w:rsidRDefault="003C48A2" w:rsidP="003C48A2">
      <w:pPr>
        <w:pStyle w:val="a3"/>
        <w:spacing w:before="0" w:beforeAutospacing="0" w:after="150" w:afterAutospacing="0" w:line="225" w:lineRule="atLeast"/>
        <w:jc w:val="both"/>
        <w:rPr>
          <w:color w:val="000000"/>
        </w:rPr>
      </w:pPr>
      <w:r>
        <w:rPr>
          <w:rFonts w:ascii="Arial" w:hAnsi="Arial" w:cs="Arial"/>
          <w:color w:val="000000"/>
          <w:sz w:val="27"/>
          <w:szCs w:val="27"/>
          <w:shd w:val="clear" w:color="auto" w:fill="FFFFFF"/>
        </w:rPr>
        <w:t xml:space="preserve"> </w:t>
      </w:r>
      <w:r w:rsidR="008262CF">
        <w:rPr>
          <w:noProof/>
        </w:rPr>
        <w:drawing>
          <wp:inline distT="0" distB="0" distL="0" distR="0">
            <wp:extent cx="2705099" cy="1352550"/>
            <wp:effectExtent l="19050" t="0" r="1" b="0"/>
            <wp:docPr id="28" name="Рисунок 28" descr="https://fb.ru/misc/i/gallery/61974/29716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fb.ru/misc/i/gallery/61974/2971656.jpg"/>
                    <pic:cNvPicPr>
                      <a:picLocks noChangeAspect="1" noChangeArrowheads="1"/>
                    </pic:cNvPicPr>
                  </pic:nvPicPr>
                  <pic:blipFill>
                    <a:blip r:embed="rId21" cstate="print"/>
                    <a:srcRect/>
                    <a:stretch>
                      <a:fillRect/>
                    </a:stretch>
                  </pic:blipFill>
                  <pic:spPr bwMode="auto">
                    <a:xfrm>
                      <a:off x="0" y="0"/>
                      <a:ext cx="2708902" cy="1354451"/>
                    </a:xfrm>
                    <a:prstGeom prst="rect">
                      <a:avLst/>
                    </a:prstGeom>
                    <a:noFill/>
                    <a:ln w="9525">
                      <a:noFill/>
                      <a:miter lim="800000"/>
                      <a:headEnd/>
                      <a:tailEnd/>
                    </a:ln>
                  </pic:spPr>
                </pic:pic>
              </a:graphicData>
            </a:graphic>
          </wp:inline>
        </w:drawing>
      </w:r>
      <w:r w:rsidR="008262CF">
        <w:rPr>
          <w:noProof/>
        </w:rPr>
        <w:drawing>
          <wp:inline distT="0" distB="0" distL="0" distR="0">
            <wp:extent cx="2588808" cy="1352550"/>
            <wp:effectExtent l="19050" t="0" r="1992" b="0"/>
            <wp:docPr id="31" name="Рисунок 31" descr="Сгибание и разгибание рук в упоре леж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Сгибание и разгибание рук в упоре лежа"/>
                    <pic:cNvPicPr>
                      <a:picLocks noChangeAspect="1" noChangeArrowheads="1"/>
                    </pic:cNvPicPr>
                  </pic:nvPicPr>
                  <pic:blipFill>
                    <a:blip r:embed="rId22" cstate="print"/>
                    <a:srcRect/>
                    <a:stretch>
                      <a:fillRect/>
                    </a:stretch>
                  </pic:blipFill>
                  <pic:spPr bwMode="auto">
                    <a:xfrm>
                      <a:off x="0" y="0"/>
                      <a:ext cx="2591804" cy="1354115"/>
                    </a:xfrm>
                    <a:prstGeom prst="rect">
                      <a:avLst/>
                    </a:prstGeom>
                    <a:noFill/>
                    <a:ln w="9525">
                      <a:noFill/>
                      <a:miter lim="800000"/>
                      <a:headEnd/>
                      <a:tailEnd/>
                    </a:ln>
                  </pic:spPr>
                </pic:pic>
              </a:graphicData>
            </a:graphic>
          </wp:inline>
        </w:drawing>
      </w:r>
    </w:p>
    <w:p w:rsidR="008262CF" w:rsidRPr="008262CF" w:rsidRDefault="003C48A2" w:rsidP="006627FE">
      <w:pPr>
        <w:spacing w:line="360" w:lineRule="auto"/>
        <w:ind w:firstLine="709"/>
        <w:jc w:val="both"/>
        <w:rPr>
          <w:color w:val="000000"/>
          <w:sz w:val="24"/>
          <w:szCs w:val="24"/>
          <w:shd w:val="clear" w:color="auto" w:fill="FFFFFF"/>
        </w:rPr>
      </w:pPr>
      <w:r w:rsidRPr="008262CF">
        <w:rPr>
          <w:color w:val="000000"/>
          <w:sz w:val="24"/>
          <w:szCs w:val="24"/>
          <w:shd w:val="clear" w:color="auto" w:fill="FFFFFF"/>
        </w:rPr>
        <w:t>Техника выполнения Сгибание и разгибание рук в упоре лежа выполняются таким образом: Примите упор лежа на полу, поставьте прямые руки на ширине плеч, кисти выведите вперед, локти разведите не более чем на 45 градусов. Плечи, туловище и ноги должны составлять прямую линию. Пальцами стоп упритесь в пол без опоры. Делая вдох, опустите тело вниз, коснувшись грудью пола. Делая выдох, вернитесь в исходное положение. Зафиксируйте свое положение в верхней точке на 0,5 секунды, а затем повторите движение необходимое количество раз. Не стоит забывать, что упражнение засчитывается только в том случае, когда нет прогибов в пояснице, и все тело представляет собой прямую линию. Основные ошибки Из-за отсутствия опыта и плохой физической подготовки многие новички часто совершают следующие ошибки: Прогнутая поясница. Разновременное разгибание рук. Отсутствие паузы в 0,5 секунды в верхней точке. Отсутствие ровной линии "плечи - туловище - ноги". Что плохого в ошибках? Во-первых, отжимания, выполненные с такими критическими ошибками, просто-напросто не засчитываются при сдаче нормативов. Во-вторых, они в разы снижают эффективность упражнения, если вы поставили перед собой цель накачать мышцы. Очень важная деталь: от постановки ваших рук зависит то, какая мышечная группа получит больше нагрузки. При широкой постановке рук основную нагрузку получают грудные мышцы, а при узкой больше работают трицепсы.</w:t>
      </w:r>
    </w:p>
    <w:p w:rsidR="003C48A2" w:rsidRPr="003C48A2" w:rsidRDefault="008262CF" w:rsidP="006627FE">
      <w:pPr>
        <w:spacing w:line="360" w:lineRule="auto"/>
        <w:ind w:firstLine="709"/>
        <w:jc w:val="both"/>
        <w:rPr>
          <w:sz w:val="24"/>
          <w:szCs w:val="24"/>
        </w:rPr>
      </w:pPr>
      <w:r w:rsidRPr="003C48A2">
        <w:rPr>
          <w:sz w:val="24"/>
          <w:szCs w:val="24"/>
        </w:rPr>
        <w:t xml:space="preserve"> </w:t>
      </w:r>
      <w:r>
        <w:rPr>
          <w:noProof/>
        </w:rPr>
        <w:drawing>
          <wp:inline distT="0" distB="0" distL="0" distR="0">
            <wp:extent cx="2962275" cy="1666280"/>
            <wp:effectExtent l="19050" t="0" r="9525" b="0"/>
            <wp:docPr id="34" name="Рисунок 34" descr="Сгибание и разгибание рук в упоре лежа: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Сгибание и разгибание рук в упоре лежа: фото"/>
                    <pic:cNvPicPr>
                      <a:picLocks noChangeAspect="1" noChangeArrowheads="1"/>
                    </pic:cNvPicPr>
                  </pic:nvPicPr>
                  <pic:blipFill>
                    <a:blip r:embed="rId23" cstate="print"/>
                    <a:srcRect/>
                    <a:stretch>
                      <a:fillRect/>
                    </a:stretch>
                  </pic:blipFill>
                  <pic:spPr bwMode="auto">
                    <a:xfrm>
                      <a:off x="0" y="0"/>
                      <a:ext cx="2962275" cy="1666280"/>
                    </a:xfrm>
                    <a:prstGeom prst="rect">
                      <a:avLst/>
                    </a:prstGeom>
                    <a:noFill/>
                    <a:ln w="9525">
                      <a:noFill/>
                      <a:miter lim="800000"/>
                      <a:headEnd/>
                      <a:tailEnd/>
                    </a:ln>
                  </pic:spPr>
                </pic:pic>
              </a:graphicData>
            </a:graphic>
          </wp:inline>
        </w:drawing>
      </w:r>
    </w:p>
    <w:sectPr w:rsidR="003C48A2" w:rsidRPr="003C48A2" w:rsidSect="0019269B">
      <w:headerReference w:type="even" r:id="rId24"/>
      <w:headerReference w:type="default" r:id="rId25"/>
      <w:pgSz w:w="12242" w:h="15842"/>
      <w:pgMar w:top="1134" w:right="1134" w:bottom="1134" w:left="1134" w:header="851"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BAF" w:rsidRDefault="00A23BAF" w:rsidP="007F6D78">
      <w:r>
        <w:separator/>
      </w:r>
    </w:p>
  </w:endnote>
  <w:endnote w:type="continuationSeparator" w:id="0">
    <w:p w:rsidR="00A23BAF" w:rsidRDefault="00A23BAF" w:rsidP="007F6D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BAF" w:rsidRDefault="00A23BAF" w:rsidP="007F6D78">
      <w:r>
        <w:separator/>
      </w:r>
    </w:p>
  </w:footnote>
  <w:footnote w:type="continuationSeparator" w:id="0">
    <w:p w:rsidR="00A23BAF" w:rsidRDefault="00A23BAF" w:rsidP="007F6D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B40" w:rsidRDefault="008423D5">
    <w:pPr>
      <w:pStyle w:val="a6"/>
      <w:framePr w:wrap="around" w:vAnchor="text" w:hAnchor="margin" w:xAlign="right" w:y="1"/>
      <w:rPr>
        <w:rStyle w:val="a8"/>
      </w:rPr>
    </w:pPr>
    <w:r>
      <w:rPr>
        <w:rStyle w:val="a8"/>
      </w:rPr>
      <w:fldChar w:fldCharType="begin"/>
    </w:r>
    <w:r w:rsidR="009833BB">
      <w:rPr>
        <w:rStyle w:val="a8"/>
      </w:rPr>
      <w:instrText xml:space="preserve">PAGE  </w:instrText>
    </w:r>
    <w:r>
      <w:rPr>
        <w:rStyle w:val="a8"/>
      </w:rPr>
      <w:fldChar w:fldCharType="end"/>
    </w:r>
  </w:p>
  <w:p w:rsidR="00A55B40" w:rsidRDefault="00A23BA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B40" w:rsidRDefault="00A23BA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2B802FDC"/>
    <w:lvl w:ilvl="0" w:tplc="864464B8">
      <w:start w:val="1"/>
      <w:numFmt w:val="bullet"/>
      <w:lvlText w:val="В"/>
      <w:lvlJc w:val="left"/>
    </w:lvl>
    <w:lvl w:ilvl="1" w:tplc="52283514">
      <w:numFmt w:val="decimal"/>
      <w:lvlText w:val=""/>
      <w:lvlJc w:val="left"/>
    </w:lvl>
    <w:lvl w:ilvl="2" w:tplc="B096F458">
      <w:numFmt w:val="decimal"/>
      <w:lvlText w:val=""/>
      <w:lvlJc w:val="left"/>
    </w:lvl>
    <w:lvl w:ilvl="3" w:tplc="7C1E2AAC">
      <w:numFmt w:val="decimal"/>
      <w:lvlText w:val=""/>
      <w:lvlJc w:val="left"/>
    </w:lvl>
    <w:lvl w:ilvl="4" w:tplc="7A8CCBF0">
      <w:numFmt w:val="decimal"/>
      <w:lvlText w:val=""/>
      <w:lvlJc w:val="left"/>
    </w:lvl>
    <w:lvl w:ilvl="5" w:tplc="3F4EEDBA">
      <w:numFmt w:val="decimal"/>
      <w:lvlText w:val=""/>
      <w:lvlJc w:val="left"/>
    </w:lvl>
    <w:lvl w:ilvl="6" w:tplc="8E32A786">
      <w:numFmt w:val="decimal"/>
      <w:lvlText w:val=""/>
      <w:lvlJc w:val="left"/>
    </w:lvl>
    <w:lvl w:ilvl="7" w:tplc="60DC343A">
      <w:numFmt w:val="decimal"/>
      <w:lvlText w:val=""/>
      <w:lvlJc w:val="left"/>
    </w:lvl>
    <w:lvl w:ilvl="8" w:tplc="E8D495DC">
      <w:numFmt w:val="decimal"/>
      <w:lvlText w:val=""/>
      <w:lvlJc w:val="left"/>
    </w:lvl>
  </w:abstractNum>
  <w:abstractNum w:abstractNumId="1">
    <w:nsid w:val="00000124"/>
    <w:multiLevelType w:val="hybridMultilevel"/>
    <w:tmpl w:val="886C317C"/>
    <w:lvl w:ilvl="0" w:tplc="E2BCF176">
      <w:start w:val="1"/>
      <w:numFmt w:val="bullet"/>
      <w:lvlText w:val="Б"/>
      <w:lvlJc w:val="left"/>
    </w:lvl>
    <w:lvl w:ilvl="1" w:tplc="CA5A6FC2">
      <w:numFmt w:val="decimal"/>
      <w:lvlText w:val=""/>
      <w:lvlJc w:val="left"/>
    </w:lvl>
    <w:lvl w:ilvl="2" w:tplc="0596CB98">
      <w:numFmt w:val="decimal"/>
      <w:lvlText w:val=""/>
      <w:lvlJc w:val="left"/>
    </w:lvl>
    <w:lvl w:ilvl="3" w:tplc="0C50B096">
      <w:numFmt w:val="decimal"/>
      <w:lvlText w:val=""/>
      <w:lvlJc w:val="left"/>
    </w:lvl>
    <w:lvl w:ilvl="4" w:tplc="08EA357C">
      <w:numFmt w:val="decimal"/>
      <w:lvlText w:val=""/>
      <w:lvlJc w:val="left"/>
    </w:lvl>
    <w:lvl w:ilvl="5" w:tplc="592A170A">
      <w:numFmt w:val="decimal"/>
      <w:lvlText w:val=""/>
      <w:lvlJc w:val="left"/>
    </w:lvl>
    <w:lvl w:ilvl="6" w:tplc="4DCC0258">
      <w:numFmt w:val="decimal"/>
      <w:lvlText w:val=""/>
      <w:lvlJc w:val="left"/>
    </w:lvl>
    <w:lvl w:ilvl="7" w:tplc="21786EA0">
      <w:numFmt w:val="decimal"/>
      <w:lvlText w:val=""/>
      <w:lvlJc w:val="left"/>
    </w:lvl>
    <w:lvl w:ilvl="8" w:tplc="83EEDF84">
      <w:numFmt w:val="decimal"/>
      <w:lvlText w:val=""/>
      <w:lvlJc w:val="left"/>
    </w:lvl>
  </w:abstractNum>
  <w:abstractNum w:abstractNumId="2">
    <w:nsid w:val="000001EB"/>
    <w:multiLevelType w:val="hybridMultilevel"/>
    <w:tmpl w:val="9766943C"/>
    <w:lvl w:ilvl="0" w:tplc="3FF89EAA">
      <w:start w:val="1"/>
      <w:numFmt w:val="decimal"/>
      <w:lvlText w:val="%1)"/>
      <w:lvlJc w:val="left"/>
    </w:lvl>
    <w:lvl w:ilvl="1" w:tplc="6C0A290C">
      <w:numFmt w:val="decimal"/>
      <w:lvlText w:val=""/>
      <w:lvlJc w:val="left"/>
    </w:lvl>
    <w:lvl w:ilvl="2" w:tplc="10D4E8AE">
      <w:numFmt w:val="decimal"/>
      <w:lvlText w:val=""/>
      <w:lvlJc w:val="left"/>
    </w:lvl>
    <w:lvl w:ilvl="3" w:tplc="EBA4BB8C">
      <w:numFmt w:val="decimal"/>
      <w:lvlText w:val=""/>
      <w:lvlJc w:val="left"/>
    </w:lvl>
    <w:lvl w:ilvl="4" w:tplc="913E8062">
      <w:numFmt w:val="decimal"/>
      <w:lvlText w:val=""/>
      <w:lvlJc w:val="left"/>
    </w:lvl>
    <w:lvl w:ilvl="5" w:tplc="CAE40F1E">
      <w:numFmt w:val="decimal"/>
      <w:lvlText w:val=""/>
      <w:lvlJc w:val="left"/>
    </w:lvl>
    <w:lvl w:ilvl="6" w:tplc="79227D7A">
      <w:numFmt w:val="decimal"/>
      <w:lvlText w:val=""/>
      <w:lvlJc w:val="left"/>
    </w:lvl>
    <w:lvl w:ilvl="7" w:tplc="2856DF80">
      <w:numFmt w:val="decimal"/>
      <w:lvlText w:val=""/>
      <w:lvlJc w:val="left"/>
    </w:lvl>
    <w:lvl w:ilvl="8" w:tplc="E7AC3B0E">
      <w:numFmt w:val="decimal"/>
      <w:lvlText w:val=""/>
      <w:lvlJc w:val="left"/>
    </w:lvl>
  </w:abstractNum>
  <w:abstractNum w:abstractNumId="3">
    <w:nsid w:val="00000BB3"/>
    <w:multiLevelType w:val="hybridMultilevel"/>
    <w:tmpl w:val="0A76A2D6"/>
    <w:lvl w:ilvl="0" w:tplc="9C18E356">
      <w:start w:val="7"/>
      <w:numFmt w:val="decimal"/>
      <w:lvlText w:val="%1)"/>
      <w:lvlJc w:val="left"/>
    </w:lvl>
    <w:lvl w:ilvl="1" w:tplc="E7900E70">
      <w:numFmt w:val="decimal"/>
      <w:lvlText w:val=""/>
      <w:lvlJc w:val="left"/>
    </w:lvl>
    <w:lvl w:ilvl="2" w:tplc="42BA2B86">
      <w:numFmt w:val="decimal"/>
      <w:lvlText w:val=""/>
      <w:lvlJc w:val="left"/>
    </w:lvl>
    <w:lvl w:ilvl="3" w:tplc="40C2DD92">
      <w:numFmt w:val="decimal"/>
      <w:lvlText w:val=""/>
      <w:lvlJc w:val="left"/>
    </w:lvl>
    <w:lvl w:ilvl="4" w:tplc="A8A2E526">
      <w:numFmt w:val="decimal"/>
      <w:lvlText w:val=""/>
      <w:lvlJc w:val="left"/>
    </w:lvl>
    <w:lvl w:ilvl="5" w:tplc="8744BAAC">
      <w:numFmt w:val="decimal"/>
      <w:lvlText w:val=""/>
      <w:lvlJc w:val="left"/>
    </w:lvl>
    <w:lvl w:ilvl="6" w:tplc="E9D2D5F6">
      <w:numFmt w:val="decimal"/>
      <w:lvlText w:val=""/>
      <w:lvlJc w:val="left"/>
    </w:lvl>
    <w:lvl w:ilvl="7" w:tplc="F14C996C">
      <w:numFmt w:val="decimal"/>
      <w:lvlText w:val=""/>
      <w:lvlJc w:val="left"/>
    </w:lvl>
    <w:lvl w:ilvl="8" w:tplc="39F8467A">
      <w:numFmt w:val="decimal"/>
      <w:lvlText w:val=""/>
      <w:lvlJc w:val="left"/>
    </w:lvl>
  </w:abstractNum>
  <w:abstractNum w:abstractNumId="4">
    <w:nsid w:val="00000F3E"/>
    <w:multiLevelType w:val="hybridMultilevel"/>
    <w:tmpl w:val="261688CA"/>
    <w:lvl w:ilvl="0" w:tplc="35B23DE2">
      <w:start w:val="1"/>
      <w:numFmt w:val="bullet"/>
      <w:lvlText w:val="и"/>
      <w:lvlJc w:val="left"/>
    </w:lvl>
    <w:lvl w:ilvl="1" w:tplc="6D446B88">
      <w:start w:val="1"/>
      <w:numFmt w:val="bullet"/>
      <w:lvlText w:val="В"/>
      <w:lvlJc w:val="left"/>
    </w:lvl>
    <w:lvl w:ilvl="2" w:tplc="B8F637B0">
      <w:numFmt w:val="decimal"/>
      <w:lvlText w:val=""/>
      <w:lvlJc w:val="left"/>
    </w:lvl>
    <w:lvl w:ilvl="3" w:tplc="AA82EE6A">
      <w:numFmt w:val="decimal"/>
      <w:lvlText w:val=""/>
      <w:lvlJc w:val="left"/>
    </w:lvl>
    <w:lvl w:ilvl="4" w:tplc="094AD8B4">
      <w:numFmt w:val="decimal"/>
      <w:lvlText w:val=""/>
      <w:lvlJc w:val="left"/>
    </w:lvl>
    <w:lvl w:ilvl="5" w:tplc="F1BC3AD0">
      <w:numFmt w:val="decimal"/>
      <w:lvlText w:val=""/>
      <w:lvlJc w:val="left"/>
    </w:lvl>
    <w:lvl w:ilvl="6" w:tplc="CC7C3A2C">
      <w:numFmt w:val="decimal"/>
      <w:lvlText w:val=""/>
      <w:lvlJc w:val="left"/>
    </w:lvl>
    <w:lvl w:ilvl="7" w:tplc="2578CAF4">
      <w:numFmt w:val="decimal"/>
      <w:lvlText w:val=""/>
      <w:lvlJc w:val="left"/>
    </w:lvl>
    <w:lvl w:ilvl="8" w:tplc="6D3AEB0E">
      <w:numFmt w:val="decimal"/>
      <w:lvlText w:val=""/>
      <w:lvlJc w:val="left"/>
    </w:lvl>
  </w:abstractNum>
  <w:abstractNum w:abstractNumId="5">
    <w:nsid w:val="000012DB"/>
    <w:multiLevelType w:val="hybridMultilevel"/>
    <w:tmpl w:val="6CE27FC4"/>
    <w:lvl w:ilvl="0" w:tplc="1368B8F0">
      <w:start w:val="1"/>
      <w:numFmt w:val="decimal"/>
      <w:lvlText w:val="%1."/>
      <w:lvlJc w:val="left"/>
    </w:lvl>
    <w:lvl w:ilvl="1" w:tplc="5D24B9BA">
      <w:numFmt w:val="decimal"/>
      <w:lvlText w:val=""/>
      <w:lvlJc w:val="left"/>
    </w:lvl>
    <w:lvl w:ilvl="2" w:tplc="A0AC61F8">
      <w:numFmt w:val="decimal"/>
      <w:lvlText w:val=""/>
      <w:lvlJc w:val="left"/>
    </w:lvl>
    <w:lvl w:ilvl="3" w:tplc="0096D228">
      <w:numFmt w:val="decimal"/>
      <w:lvlText w:val=""/>
      <w:lvlJc w:val="left"/>
    </w:lvl>
    <w:lvl w:ilvl="4" w:tplc="F158688E">
      <w:numFmt w:val="decimal"/>
      <w:lvlText w:val=""/>
      <w:lvlJc w:val="left"/>
    </w:lvl>
    <w:lvl w:ilvl="5" w:tplc="7E38A942">
      <w:numFmt w:val="decimal"/>
      <w:lvlText w:val=""/>
      <w:lvlJc w:val="left"/>
    </w:lvl>
    <w:lvl w:ilvl="6" w:tplc="B2B07D72">
      <w:numFmt w:val="decimal"/>
      <w:lvlText w:val=""/>
      <w:lvlJc w:val="left"/>
    </w:lvl>
    <w:lvl w:ilvl="7" w:tplc="058E8F40">
      <w:numFmt w:val="decimal"/>
      <w:lvlText w:val=""/>
      <w:lvlJc w:val="left"/>
    </w:lvl>
    <w:lvl w:ilvl="8" w:tplc="063ED812">
      <w:numFmt w:val="decimal"/>
      <w:lvlText w:val=""/>
      <w:lvlJc w:val="left"/>
    </w:lvl>
  </w:abstractNum>
  <w:abstractNum w:abstractNumId="6">
    <w:nsid w:val="0000139D"/>
    <w:multiLevelType w:val="hybridMultilevel"/>
    <w:tmpl w:val="9BA22BE8"/>
    <w:lvl w:ilvl="0" w:tplc="CE3EACDE">
      <w:start w:val="1"/>
      <w:numFmt w:val="bullet"/>
      <w:lvlText w:val="-"/>
      <w:lvlJc w:val="left"/>
    </w:lvl>
    <w:lvl w:ilvl="1" w:tplc="4A40DD28">
      <w:numFmt w:val="decimal"/>
      <w:lvlText w:val=""/>
      <w:lvlJc w:val="left"/>
    </w:lvl>
    <w:lvl w:ilvl="2" w:tplc="E89A0A90">
      <w:numFmt w:val="decimal"/>
      <w:lvlText w:val=""/>
      <w:lvlJc w:val="left"/>
    </w:lvl>
    <w:lvl w:ilvl="3" w:tplc="9876636E">
      <w:numFmt w:val="decimal"/>
      <w:lvlText w:val=""/>
      <w:lvlJc w:val="left"/>
    </w:lvl>
    <w:lvl w:ilvl="4" w:tplc="EB825C60">
      <w:numFmt w:val="decimal"/>
      <w:lvlText w:val=""/>
      <w:lvlJc w:val="left"/>
    </w:lvl>
    <w:lvl w:ilvl="5" w:tplc="5670A1D0">
      <w:numFmt w:val="decimal"/>
      <w:lvlText w:val=""/>
      <w:lvlJc w:val="left"/>
    </w:lvl>
    <w:lvl w:ilvl="6" w:tplc="22B83EAC">
      <w:numFmt w:val="decimal"/>
      <w:lvlText w:val=""/>
      <w:lvlJc w:val="left"/>
    </w:lvl>
    <w:lvl w:ilvl="7" w:tplc="D6807298">
      <w:numFmt w:val="decimal"/>
      <w:lvlText w:val=""/>
      <w:lvlJc w:val="left"/>
    </w:lvl>
    <w:lvl w:ilvl="8" w:tplc="AC2EF4A8">
      <w:numFmt w:val="decimal"/>
      <w:lvlText w:val=""/>
      <w:lvlJc w:val="left"/>
    </w:lvl>
  </w:abstractNum>
  <w:abstractNum w:abstractNumId="7">
    <w:nsid w:val="0000153C"/>
    <w:multiLevelType w:val="hybridMultilevel"/>
    <w:tmpl w:val="C1C673D6"/>
    <w:lvl w:ilvl="0" w:tplc="53F07702">
      <w:start w:val="1"/>
      <w:numFmt w:val="bullet"/>
      <w:lvlText w:val="с"/>
      <w:lvlJc w:val="left"/>
    </w:lvl>
    <w:lvl w:ilvl="1" w:tplc="E482CBDC">
      <w:start w:val="3"/>
      <w:numFmt w:val="decimal"/>
      <w:lvlText w:val="%2."/>
      <w:lvlJc w:val="left"/>
    </w:lvl>
    <w:lvl w:ilvl="2" w:tplc="7326D9E0">
      <w:numFmt w:val="decimal"/>
      <w:lvlText w:val=""/>
      <w:lvlJc w:val="left"/>
    </w:lvl>
    <w:lvl w:ilvl="3" w:tplc="10363D2E">
      <w:numFmt w:val="decimal"/>
      <w:lvlText w:val=""/>
      <w:lvlJc w:val="left"/>
    </w:lvl>
    <w:lvl w:ilvl="4" w:tplc="6AFE2078">
      <w:numFmt w:val="decimal"/>
      <w:lvlText w:val=""/>
      <w:lvlJc w:val="left"/>
    </w:lvl>
    <w:lvl w:ilvl="5" w:tplc="EF949FC4">
      <w:numFmt w:val="decimal"/>
      <w:lvlText w:val=""/>
      <w:lvlJc w:val="left"/>
    </w:lvl>
    <w:lvl w:ilvl="6" w:tplc="8DB26668">
      <w:numFmt w:val="decimal"/>
      <w:lvlText w:val=""/>
      <w:lvlJc w:val="left"/>
    </w:lvl>
    <w:lvl w:ilvl="7" w:tplc="FED6ED86">
      <w:numFmt w:val="decimal"/>
      <w:lvlText w:val=""/>
      <w:lvlJc w:val="left"/>
    </w:lvl>
    <w:lvl w:ilvl="8" w:tplc="C3DEC98C">
      <w:numFmt w:val="decimal"/>
      <w:lvlText w:val=""/>
      <w:lvlJc w:val="left"/>
    </w:lvl>
  </w:abstractNum>
  <w:abstractNum w:abstractNumId="8">
    <w:nsid w:val="000026E9"/>
    <w:multiLevelType w:val="hybridMultilevel"/>
    <w:tmpl w:val="02608816"/>
    <w:lvl w:ilvl="0" w:tplc="28325AEC">
      <w:start w:val="1"/>
      <w:numFmt w:val="decimal"/>
      <w:lvlText w:val="%1)"/>
      <w:lvlJc w:val="left"/>
    </w:lvl>
    <w:lvl w:ilvl="1" w:tplc="9E884562">
      <w:numFmt w:val="decimal"/>
      <w:lvlText w:val=""/>
      <w:lvlJc w:val="left"/>
    </w:lvl>
    <w:lvl w:ilvl="2" w:tplc="450AF25C">
      <w:numFmt w:val="decimal"/>
      <w:lvlText w:val=""/>
      <w:lvlJc w:val="left"/>
    </w:lvl>
    <w:lvl w:ilvl="3" w:tplc="3C1A07F2">
      <w:numFmt w:val="decimal"/>
      <w:lvlText w:val=""/>
      <w:lvlJc w:val="left"/>
    </w:lvl>
    <w:lvl w:ilvl="4" w:tplc="4748FE9E">
      <w:numFmt w:val="decimal"/>
      <w:lvlText w:val=""/>
      <w:lvlJc w:val="left"/>
    </w:lvl>
    <w:lvl w:ilvl="5" w:tplc="97FAF5F4">
      <w:numFmt w:val="decimal"/>
      <w:lvlText w:val=""/>
      <w:lvlJc w:val="left"/>
    </w:lvl>
    <w:lvl w:ilvl="6" w:tplc="38020E2C">
      <w:numFmt w:val="decimal"/>
      <w:lvlText w:val=""/>
      <w:lvlJc w:val="left"/>
    </w:lvl>
    <w:lvl w:ilvl="7" w:tplc="3328E91C">
      <w:numFmt w:val="decimal"/>
      <w:lvlText w:val=""/>
      <w:lvlJc w:val="left"/>
    </w:lvl>
    <w:lvl w:ilvl="8" w:tplc="79EA812A">
      <w:numFmt w:val="decimal"/>
      <w:lvlText w:val=""/>
      <w:lvlJc w:val="left"/>
    </w:lvl>
  </w:abstractNum>
  <w:abstractNum w:abstractNumId="9">
    <w:nsid w:val="00002EA6"/>
    <w:multiLevelType w:val="hybridMultilevel"/>
    <w:tmpl w:val="3ADA24C8"/>
    <w:lvl w:ilvl="0" w:tplc="7AF6B3A6">
      <w:start w:val="14"/>
      <w:numFmt w:val="decimal"/>
      <w:lvlText w:val="%1)"/>
      <w:lvlJc w:val="left"/>
    </w:lvl>
    <w:lvl w:ilvl="1" w:tplc="80A840BA">
      <w:numFmt w:val="decimal"/>
      <w:lvlText w:val=""/>
      <w:lvlJc w:val="left"/>
    </w:lvl>
    <w:lvl w:ilvl="2" w:tplc="792E5DB0">
      <w:numFmt w:val="decimal"/>
      <w:lvlText w:val=""/>
      <w:lvlJc w:val="left"/>
    </w:lvl>
    <w:lvl w:ilvl="3" w:tplc="A8DA6480">
      <w:numFmt w:val="decimal"/>
      <w:lvlText w:val=""/>
      <w:lvlJc w:val="left"/>
    </w:lvl>
    <w:lvl w:ilvl="4" w:tplc="0FDE2D50">
      <w:numFmt w:val="decimal"/>
      <w:lvlText w:val=""/>
      <w:lvlJc w:val="left"/>
    </w:lvl>
    <w:lvl w:ilvl="5" w:tplc="DDE2A634">
      <w:numFmt w:val="decimal"/>
      <w:lvlText w:val=""/>
      <w:lvlJc w:val="left"/>
    </w:lvl>
    <w:lvl w:ilvl="6" w:tplc="A04856B0">
      <w:numFmt w:val="decimal"/>
      <w:lvlText w:val=""/>
      <w:lvlJc w:val="left"/>
    </w:lvl>
    <w:lvl w:ilvl="7" w:tplc="19A29E72">
      <w:numFmt w:val="decimal"/>
      <w:lvlText w:val=""/>
      <w:lvlJc w:val="left"/>
    </w:lvl>
    <w:lvl w:ilvl="8" w:tplc="1E1C5BF6">
      <w:numFmt w:val="decimal"/>
      <w:lvlText w:val=""/>
      <w:lvlJc w:val="left"/>
    </w:lvl>
  </w:abstractNum>
  <w:abstractNum w:abstractNumId="10">
    <w:nsid w:val="0000305E"/>
    <w:multiLevelType w:val="hybridMultilevel"/>
    <w:tmpl w:val="873CA86E"/>
    <w:lvl w:ilvl="0" w:tplc="1B76C18C">
      <w:start w:val="1"/>
      <w:numFmt w:val="decimal"/>
      <w:lvlText w:val="%1."/>
      <w:lvlJc w:val="left"/>
    </w:lvl>
    <w:lvl w:ilvl="1" w:tplc="BD18F140">
      <w:numFmt w:val="decimal"/>
      <w:lvlText w:val=""/>
      <w:lvlJc w:val="left"/>
    </w:lvl>
    <w:lvl w:ilvl="2" w:tplc="CB561F62">
      <w:numFmt w:val="decimal"/>
      <w:lvlText w:val=""/>
      <w:lvlJc w:val="left"/>
    </w:lvl>
    <w:lvl w:ilvl="3" w:tplc="3F6A5208">
      <w:numFmt w:val="decimal"/>
      <w:lvlText w:val=""/>
      <w:lvlJc w:val="left"/>
    </w:lvl>
    <w:lvl w:ilvl="4" w:tplc="4BF8B95C">
      <w:numFmt w:val="decimal"/>
      <w:lvlText w:val=""/>
      <w:lvlJc w:val="left"/>
    </w:lvl>
    <w:lvl w:ilvl="5" w:tplc="9BA46064">
      <w:numFmt w:val="decimal"/>
      <w:lvlText w:val=""/>
      <w:lvlJc w:val="left"/>
    </w:lvl>
    <w:lvl w:ilvl="6" w:tplc="6F70BA14">
      <w:numFmt w:val="decimal"/>
      <w:lvlText w:val=""/>
      <w:lvlJc w:val="left"/>
    </w:lvl>
    <w:lvl w:ilvl="7" w:tplc="474A5ED8">
      <w:numFmt w:val="decimal"/>
      <w:lvlText w:val=""/>
      <w:lvlJc w:val="left"/>
    </w:lvl>
    <w:lvl w:ilvl="8" w:tplc="EFFEA9DE">
      <w:numFmt w:val="decimal"/>
      <w:lvlText w:val=""/>
      <w:lvlJc w:val="left"/>
    </w:lvl>
  </w:abstractNum>
  <w:abstractNum w:abstractNumId="11">
    <w:nsid w:val="0000390C"/>
    <w:multiLevelType w:val="hybridMultilevel"/>
    <w:tmpl w:val="77846AFA"/>
    <w:lvl w:ilvl="0" w:tplc="6826D39A">
      <w:start w:val="1"/>
      <w:numFmt w:val="bullet"/>
      <w:lvlText w:val=""/>
      <w:lvlJc w:val="left"/>
    </w:lvl>
    <w:lvl w:ilvl="1" w:tplc="78C452AE">
      <w:numFmt w:val="decimal"/>
      <w:lvlText w:val=""/>
      <w:lvlJc w:val="left"/>
    </w:lvl>
    <w:lvl w:ilvl="2" w:tplc="327E6838">
      <w:numFmt w:val="decimal"/>
      <w:lvlText w:val=""/>
      <w:lvlJc w:val="left"/>
    </w:lvl>
    <w:lvl w:ilvl="3" w:tplc="96745062">
      <w:numFmt w:val="decimal"/>
      <w:lvlText w:val=""/>
      <w:lvlJc w:val="left"/>
    </w:lvl>
    <w:lvl w:ilvl="4" w:tplc="1A7664AE">
      <w:numFmt w:val="decimal"/>
      <w:lvlText w:val=""/>
      <w:lvlJc w:val="left"/>
    </w:lvl>
    <w:lvl w:ilvl="5" w:tplc="06868250">
      <w:numFmt w:val="decimal"/>
      <w:lvlText w:val=""/>
      <w:lvlJc w:val="left"/>
    </w:lvl>
    <w:lvl w:ilvl="6" w:tplc="BD4A36E4">
      <w:numFmt w:val="decimal"/>
      <w:lvlText w:val=""/>
      <w:lvlJc w:val="left"/>
    </w:lvl>
    <w:lvl w:ilvl="7" w:tplc="3D0A19EC">
      <w:numFmt w:val="decimal"/>
      <w:lvlText w:val=""/>
      <w:lvlJc w:val="left"/>
    </w:lvl>
    <w:lvl w:ilvl="8" w:tplc="EB76D1C6">
      <w:numFmt w:val="decimal"/>
      <w:lvlText w:val=""/>
      <w:lvlJc w:val="left"/>
    </w:lvl>
  </w:abstractNum>
  <w:abstractNum w:abstractNumId="12">
    <w:nsid w:val="000041BB"/>
    <w:multiLevelType w:val="hybridMultilevel"/>
    <w:tmpl w:val="56E4CBF8"/>
    <w:lvl w:ilvl="0" w:tplc="9EE426FE">
      <w:start w:val="1"/>
      <w:numFmt w:val="decimal"/>
      <w:lvlText w:val="%1."/>
      <w:lvlJc w:val="left"/>
    </w:lvl>
    <w:lvl w:ilvl="1" w:tplc="6592F416">
      <w:numFmt w:val="decimal"/>
      <w:lvlText w:val=""/>
      <w:lvlJc w:val="left"/>
    </w:lvl>
    <w:lvl w:ilvl="2" w:tplc="7ADA9B6E">
      <w:numFmt w:val="decimal"/>
      <w:lvlText w:val=""/>
      <w:lvlJc w:val="left"/>
    </w:lvl>
    <w:lvl w:ilvl="3" w:tplc="7018E45A">
      <w:numFmt w:val="decimal"/>
      <w:lvlText w:val=""/>
      <w:lvlJc w:val="left"/>
    </w:lvl>
    <w:lvl w:ilvl="4" w:tplc="DBD2A9F0">
      <w:numFmt w:val="decimal"/>
      <w:lvlText w:val=""/>
      <w:lvlJc w:val="left"/>
    </w:lvl>
    <w:lvl w:ilvl="5" w:tplc="085ABF7C">
      <w:numFmt w:val="decimal"/>
      <w:lvlText w:val=""/>
      <w:lvlJc w:val="left"/>
    </w:lvl>
    <w:lvl w:ilvl="6" w:tplc="A4C48CAE">
      <w:numFmt w:val="decimal"/>
      <w:lvlText w:val=""/>
      <w:lvlJc w:val="left"/>
    </w:lvl>
    <w:lvl w:ilvl="7" w:tplc="8C24C4FC">
      <w:numFmt w:val="decimal"/>
      <w:lvlText w:val=""/>
      <w:lvlJc w:val="left"/>
    </w:lvl>
    <w:lvl w:ilvl="8" w:tplc="6BF4FDE0">
      <w:numFmt w:val="decimal"/>
      <w:lvlText w:val=""/>
      <w:lvlJc w:val="left"/>
    </w:lvl>
  </w:abstractNum>
  <w:abstractNum w:abstractNumId="13">
    <w:nsid w:val="00004A80"/>
    <w:multiLevelType w:val="hybridMultilevel"/>
    <w:tmpl w:val="7A6C0CDA"/>
    <w:lvl w:ilvl="0" w:tplc="7CEAAE2A">
      <w:start w:val="1"/>
      <w:numFmt w:val="decimal"/>
      <w:lvlText w:val="%1."/>
      <w:lvlJc w:val="left"/>
    </w:lvl>
    <w:lvl w:ilvl="1" w:tplc="105280B2">
      <w:numFmt w:val="decimal"/>
      <w:lvlText w:val=""/>
      <w:lvlJc w:val="left"/>
    </w:lvl>
    <w:lvl w:ilvl="2" w:tplc="9ADC8462">
      <w:numFmt w:val="decimal"/>
      <w:lvlText w:val=""/>
      <w:lvlJc w:val="left"/>
    </w:lvl>
    <w:lvl w:ilvl="3" w:tplc="067E69E2">
      <w:numFmt w:val="decimal"/>
      <w:lvlText w:val=""/>
      <w:lvlJc w:val="left"/>
    </w:lvl>
    <w:lvl w:ilvl="4" w:tplc="9CACF646">
      <w:numFmt w:val="decimal"/>
      <w:lvlText w:val=""/>
      <w:lvlJc w:val="left"/>
    </w:lvl>
    <w:lvl w:ilvl="5" w:tplc="A7B678B0">
      <w:numFmt w:val="decimal"/>
      <w:lvlText w:val=""/>
      <w:lvlJc w:val="left"/>
    </w:lvl>
    <w:lvl w:ilvl="6" w:tplc="8BD2596C">
      <w:numFmt w:val="decimal"/>
      <w:lvlText w:val=""/>
      <w:lvlJc w:val="left"/>
    </w:lvl>
    <w:lvl w:ilvl="7" w:tplc="1286F4F4">
      <w:numFmt w:val="decimal"/>
      <w:lvlText w:val=""/>
      <w:lvlJc w:val="left"/>
    </w:lvl>
    <w:lvl w:ilvl="8" w:tplc="B5D67DD2">
      <w:numFmt w:val="decimal"/>
      <w:lvlText w:val=""/>
      <w:lvlJc w:val="left"/>
    </w:lvl>
  </w:abstractNum>
  <w:abstractNum w:abstractNumId="14">
    <w:nsid w:val="0000692C"/>
    <w:multiLevelType w:val="hybridMultilevel"/>
    <w:tmpl w:val="11E60D0C"/>
    <w:lvl w:ilvl="0" w:tplc="0A221A84">
      <w:start w:val="1"/>
      <w:numFmt w:val="bullet"/>
      <w:lvlText w:val="-"/>
      <w:lvlJc w:val="left"/>
    </w:lvl>
    <w:lvl w:ilvl="1" w:tplc="8E4213C6">
      <w:numFmt w:val="decimal"/>
      <w:lvlText w:val=""/>
      <w:lvlJc w:val="left"/>
    </w:lvl>
    <w:lvl w:ilvl="2" w:tplc="0FC8C5D0">
      <w:numFmt w:val="decimal"/>
      <w:lvlText w:val=""/>
      <w:lvlJc w:val="left"/>
    </w:lvl>
    <w:lvl w:ilvl="3" w:tplc="4DD091D2">
      <w:numFmt w:val="decimal"/>
      <w:lvlText w:val=""/>
      <w:lvlJc w:val="left"/>
    </w:lvl>
    <w:lvl w:ilvl="4" w:tplc="A31846DE">
      <w:numFmt w:val="decimal"/>
      <w:lvlText w:val=""/>
      <w:lvlJc w:val="left"/>
    </w:lvl>
    <w:lvl w:ilvl="5" w:tplc="0C64A55E">
      <w:numFmt w:val="decimal"/>
      <w:lvlText w:val=""/>
      <w:lvlJc w:val="left"/>
    </w:lvl>
    <w:lvl w:ilvl="6" w:tplc="A5486DF2">
      <w:numFmt w:val="decimal"/>
      <w:lvlText w:val=""/>
      <w:lvlJc w:val="left"/>
    </w:lvl>
    <w:lvl w:ilvl="7" w:tplc="35DEE75C">
      <w:numFmt w:val="decimal"/>
      <w:lvlText w:val=""/>
      <w:lvlJc w:val="left"/>
    </w:lvl>
    <w:lvl w:ilvl="8" w:tplc="6E38B84A">
      <w:numFmt w:val="decimal"/>
      <w:lvlText w:val=""/>
      <w:lvlJc w:val="left"/>
    </w:lvl>
  </w:abstractNum>
  <w:abstractNum w:abstractNumId="15">
    <w:nsid w:val="00007049"/>
    <w:multiLevelType w:val="hybridMultilevel"/>
    <w:tmpl w:val="59E8ACFA"/>
    <w:lvl w:ilvl="0" w:tplc="69287F86">
      <w:start w:val="1"/>
      <w:numFmt w:val="bullet"/>
      <w:lvlText w:val="-"/>
      <w:lvlJc w:val="left"/>
    </w:lvl>
    <w:lvl w:ilvl="1" w:tplc="BAA4BFE8">
      <w:numFmt w:val="decimal"/>
      <w:lvlText w:val=""/>
      <w:lvlJc w:val="left"/>
    </w:lvl>
    <w:lvl w:ilvl="2" w:tplc="B4EE98E8">
      <w:numFmt w:val="decimal"/>
      <w:lvlText w:val=""/>
      <w:lvlJc w:val="left"/>
    </w:lvl>
    <w:lvl w:ilvl="3" w:tplc="85C42AB4">
      <w:numFmt w:val="decimal"/>
      <w:lvlText w:val=""/>
      <w:lvlJc w:val="left"/>
    </w:lvl>
    <w:lvl w:ilvl="4" w:tplc="C9CC2FF8">
      <w:numFmt w:val="decimal"/>
      <w:lvlText w:val=""/>
      <w:lvlJc w:val="left"/>
    </w:lvl>
    <w:lvl w:ilvl="5" w:tplc="B3B837DC">
      <w:numFmt w:val="decimal"/>
      <w:lvlText w:val=""/>
      <w:lvlJc w:val="left"/>
    </w:lvl>
    <w:lvl w:ilvl="6" w:tplc="4816DFD0">
      <w:numFmt w:val="decimal"/>
      <w:lvlText w:val=""/>
      <w:lvlJc w:val="left"/>
    </w:lvl>
    <w:lvl w:ilvl="7" w:tplc="E8C212CE">
      <w:numFmt w:val="decimal"/>
      <w:lvlText w:val=""/>
      <w:lvlJc w:val="left"/>
    </w:lvl>
    <w:lvl w:ilvl="8" w:tplc="ACC0D2DE">
      <w:numFmt w:val="decimal"/>
      <w:lvlText w:val=""/>
      <w:lvlJc w:val="left"/>
    </w:lvl>
  </w:abstractNum>
  <w:abstractNum w:abstractNumId="16">
    <w:nsid w:val="00007E87"/>
    <w:multiLevelType w:val="hybridMultilevel"/>
    <w:tmpl w:val="A1801D8E"/>
    <w:lvl w:ilvl="0" w:tplc="31ECB562">
      <w:start w:val="1"/>
      <w:numFmt w:val="bullet"/>
      <w:lvlText w:val=""/>
      <w:lvlJc w:val="left"/>
    </w:lvl>
    <w:lvl w:ilvl="1" w:tplc="143CBF0C">
      <w:numFmt w:val="decimal"/>
      <w:lvlText w:val=""/>
      <w:lvlJc w:val="left"/>
    </w:lvl>
    <w:lvl w:ilvl="2" w:tplc="E690BD9E">
      <w:numFmt w:val="decimal"/>
      <w:lvlText w:val=""/>
      <w:lvlJc w:val="left"/>
    </w:lvl>
    <w:lvl w:ilvl="3" w:tplc="E3D86056">
      <w:numFmt w:val="decimal"/>
      <w:lvlText w:val=""/>
      <w:lvlJc w:val="left"/>
    </w:lvl>
    <w:lvl w:ilvl="4" w:tplc="25B6223E">
      <w:numFmt w:val="decimal"/>
      <w:lvlText w:val=""/>
      <w:lvlJc w:val="left"/>
    </w:lvl>
    <w:lvl w:ilvl="5" w:tplc="006C69BC">
      <w:numFmt w:val="decimal"/>
      <w:lvlText w:val=""/>
      <w:lvlJc w:val="left"/>
    </w:lvl>
    <w:lvl w:ilvl="6" w:tplc="CC521E76">
      <w:numFmt w:val="decimal"/>
      <w:lvlText w:val=""/>
      <w:lvlJc w:val="left"/>
    </w:lvl>
    <w:lvl w:ilvl="7" w:tplc="F168BDA2">
      <w:numFmt w:val="decimal"/>
      <w:lvlText w:val=""/>
      <w:lvlJc w:val="left"/>
    </w:lvl>
    <w:lvl w:ilvl="8" w:tplc="A852DDC6">
      <w:numFmt w:val="decimal"/>
      <w:lvlText w:val=""/>
      <w:lvlJc w:val="left"/>
    </w:lvl>
  </w:abstractNum>
  <w:abstractNum w:abstractNumId="17">
    <w:nsid w:val="091405B8"/>
    <w:multiLevelType w:val="multilevel"/>
    <w:tmpl w:val="1B94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24400A0"/>
    <w:multiLevelType w:val="multilevel"/>
    <w:tmpl w:val="4E9C2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9CA144E"/>
    <w:multiLevelType w:val="multilevel"/>
    <w:tmpl w:val="330CD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A192EA7"/>
    <w:multiLevelType w:val="multilevel"/>
    <w:tmpl w:val="F3E8B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CB55220"/>
    <w:multiLevelType w:val="multilevel"/>
    <w:tmpl w:val="CE14492E"/>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nsid w:val="32F8030A"/>
    <w:multiLevelType w:val="multilevel"/>
    <w:tmpl w:val="AB0A5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71E2BD8"/>
    <w:multiLevelType w:val="multilevel"/>
    <w:tmpl w:val="5F6E6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AB33C8"/>
    <w:multiLevelType w:val="multilevel"/>
    <w:tmpl w:val="66F67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F92168"/>
    <w:multiLevelType w:val="multilevel"/>
    <w:tmpl w:val="B2F4A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4B34950"/>
    <w:multiLevelType w:val="multilevel"/>
    <w:tmpl w:val="7D907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6F85839"/>
    <w:multiLevelType w:val="multilevel"/>
    <w:tmpl w:val="71F2E6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3A2676"/>
    <w:multiLevelType w:val="multilevel"/>
    <w:tmpl w:val="6712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2B430B"/>
    <w:multiLevelType w:val="multilevel"/>
    <w:tmpl w:val="7E982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7C325E8"/>
    <w:multiLevelType w:val="multilevel"/>
    <w:tmpl w:val="F63E6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E007BF7"/>
    <w:multiLevelType w:val="multilevel"/>
    <w:tmpl w:val="218A255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2">
    <w:nsid w:val="646E2003"/>
    <w:multiLevelType w:val="multilevel"/>
    <w:tmpl w:val="8E70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57C1302"/>
    <w:multiLevelType w:val="multilevel"/>
    <w:tmpl w:val="B896D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79F7EE6"/>
    <w:multiLevelType w:val="multilevel"/>
    <w:tmpl w:val="201EA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1047967"/>
    <w:multiLevelType w:val="multilevel"/>
    <w:tmpl w:val="68AC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D87A52"/>
    <w:multiLevelType w:val="multilevel"/>
    <w:tmpl w:val="C8C60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B275130"/>
    <w:multiLevelType w:val="multilevel"/>
    <w:tmpl w:val="C1FA05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2"/>
  </w:num>
  <w:num w:numId="3">
    <w:abstractNumId w:val="31"/>
  </w:num>
  <w:num w:numId="4">
    <w:abstractNumId w:val="21"/>
  </w:num>
  <w:num w:numId="5">
    <w:abstractNumId w:val="30"/>
  </w:num>
  <w:num w:numId="6">
    <w:abstractNumId w:val="6"/>
  </w:num>
  <w:num w:numId="7">
    <w:abstractNumId w:val="15"/>
  </w:num>
  <w:num w:numId="8">
    <w:abstractNumId w:val="14"/>
  </w:num>
  <w:num w:numId="9">
    <w:abstractNumId w:val="13"/>
  </w:num>
  <w:num w:numId="10">
    <w:abstractNumId w:val="35"/>
  </w:num>
  <w:num w:numId="11">
    <w:abstractNumId w:val="12"/>
  </w:num>
  <w:num w:numId="12">
    <w:abstractNumId w:val="8"/>
  </w:num>
  <w:num w:numId="13">
    <w:abstractNumId w:val="2"/>
  </w:num>
  <w:num w:numId="14">
    <w:abstractNumId w:val="3"/>
  </w:num>
  <w:num w:numId="15">
    <w:abstractNumId w:val="9"/>
  </w:num>
  <w:num w:numId="16">
    <w:abstractNumId w:val="5"/>
  </w:num>
  <w:num w:numId="17">
    <w:abstractNumId w:val="7"/>
  </w:num>
  <w:num w:numId="18">
    <w:abstractNumId w:val="16"/>
  </w:num>
  <w:num w:numId="19">
    <w:abstractNumId w:val="11"/>
  </w:num>
  <w:num w:numId="20">
    <w:abstractNumId w:val="4"/>
  </w:num>
  <w:num w:numId="21">
    <w:abstractNumId w:val="0"/>
  </w:num>
  <w:num w:numId="22">
    <w:abstractNumId w:val="1"/>
  </w:num>
  <w:num w:numId="23">
    <w:abstractNumId w:val="10"/>
  </w:num>
  <w:num w:numId="24">
    <w:abstractNumId w:val="26"/>
  </w:num>
  <w:num w:numId="25">
    <w:abstractNumId w:val="19"/>
  </w:num>
  <w:num w:numId="26">
    <w:abstractNumId w:val="36"/>
  </w:num>
  <w:num w:numId="27">
    <w:abstractNumId w:val="37"/>
  </w:num>
  <w:num w:numId="28">
    <w:abstractNumId w:val="27"/>
  </w:num>
  <w:num w:numId="29">
    <w:abstractNumId w:val="20"/>
  </w:num>
  <w:num w:numId="30">
    <w:abstractNumId w:val="18"/>
  </w:num>
  <w:num w:numId="31">
    <w:abstractNumId w:val="32"/>
  </w:num>
  <w:num w:numId="32">
    <w:abstractNumId w:val="34"/>
  </w:num>
  <w:num w:numId="33">
    <w:abstractNumId w:val="29"/>
    <w:lvlOverride w:ilvl="0">
      <w:lvl w:ilvl="0">
        <w:numFmt w:val="bullet"/>
        <w:lvlText w:val=""/>
        <w:lvlJc w:val="left"/>
        <w:pPr>
          <w:tabs>
            <w:tab w:val="num" w:pos="720"/>
          </w:tabs>
          <w:ind w:left="720" w:hanging="360"/>
        </w:pPr>
        <w:rPr>
          <w:rFonts w:ascii="Symbol" w:hAnsi="Symbol" w:hint="default"/>
          <w:sz w:val="20"/>
        </w:rPr>
      </w:lvl>
    </w:lvlOverride>
  </w:num>
  <w:num w:numId="34">
    <w:abstractNumId w:val="33"/>
    <w:lvlOverride w:ilvl="0">
      <w:lvl w:ilvl="0">
        <w:numFmt w:val="bullet"/>
        <w:lvlText w:val=""/>
        <w:lvlJc w:val="left"/>
        <w:pPr>
          <w:tabs>
            <w:tab w:val="num" w:pos="720"/>
          </w:tabs>
          <w:ind w:left="720" w:hanging="360"/>
        </w:pPr>
        <w:rPr>
          <w:rFonts w:ascii="Symbol" w:hAnsi="Symbol" w:hint="default"/>
          <w:sz w:val="20"/>
        </w:rPr>
      </w:lvl>
    </w:lvlOverride>
  </w:num>
  <w:num w:numId="35">
    <w:abstractNumId w:val="24"/>
  </w:num>
  <w:num w:numId="36">
    <w:abstractNumId w:val="25"/>
  </w:num>
  <w:num w:numId="37">
    <w:abstractNumId w:val="17"/>
  </w:num>
  <w:num w:numId="3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6386"/>
  </w:hdrShapeDefaults>
  <w:footnotePr>
    <w:footnote w:id="-1"/>
    <w:footnote w:id="0"/>
  </w:footnotePr>
  <w:endnotePr>
    <w:endnote w:id="-1"/>
    <w:endnote w:id="0"/>
  </w:endnotePr>
  <w:compat/>
  <w:rsids>
    <w:rsidRoot w:val="00E36D9B"/>
    <w:rsid w:val="0008454B"/>
    <w:rsid w:val="000939C9"/>
    <w:rsid w:val="000C642F"/>
    <w:rsid w:val="00137B5D"/>
    <w:rsid w:val="00185AAD"/>
    <w:rsid w:val="0026745D"/>
    <w:rsid w:val="003078F8"/>
    <w:rsid w:val="003C48A2"/>
    <w:rsid w:val="00480C7B"/>
    <w:rsid w:val="004A2F2F"/>
    <w:rsid w:val="005804B2"/>
    <w:rsid w:val="005C4690"/>
    <w:rsid w:val="005D4F8A"/>
    <w:rsid w:val="005F63C0"/>
    <w:rsid w:val="006627FE"/>
    <w:rsid w:val="007F6D78"/>
    <w:rsid w:val="008262CF"/>
    <w:rsid w:val="008423D5"/>
    <w:rsid w:val="008719CC"/>
    <w:rsid w:val="00872D05"/>
    <w:rsid w:val="0092579F"/>
    <w:rsid w:val="009833BB"/>
    <w:rsid w:val="00994479"/>
    <w:rsid w:val="009A2053"/>
    <w:rsid w:val="00A1408A"/>
    <w:rsid w:val="00A146FE"/>
    <w:rsid w:val="00A23BAF"/>
    <w:rsid w:val="00B53587"/>
    <w:rsid w:val="00C344A8"/>
    <w:rsid w:val="00CD5C43"/>
    <w:rsid w:val="00DF2C35"/>
    <w:rsid w:val="00E36D9B"/>
    <w:rsid w:val="00F14DD5"/>
    <w:rsid w:val="00F43A0D"/>
    <w:rsid w:val="00F51721"/>
    <w:rsid w:val="00F74238"/>
    <w:rsid w:val="00F9545A"/>
    <w:rsid w:val="00FF2D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A0D"/>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qFormat/>
    <w:rsid w:val="005F63C0"/>
    <w:pPr>
      <w:keepNext/>
      <w:tabs>
        <w:tab w:val="left" w:pos="9923"/>
        <w:tab w:val="left" w:pos="10915"/>
      </w:tabs>
      <w:jc w:val="center"/>
      <w:outlineLvl w:val="0"/>
    </w:pPr>
    <w:rPr>
      <w:rFonts w:eastAsia="Times New Roman"/>
      <w:b/>
      <w:sz w:val="24"/>
      <w:szCs w:val="20"/>
    </w:rPr>
  </w:style>
  <w:style w:type="paragraph" w:styleId="2">
    <w:name w:val="heading 2"/>
    <w:basedOn w:val="a"/>
    <w:next w:val="a"/>
    <w:link w:val="20"/>
    <w:uiPriority w:val="9"/>
    <w:unhideWhenUsed/>
    <w:qFormat/>
    <w:rsid w:val="0066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85AA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627F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6D9B"/>
    <w:pPr>
      <w:spacing w:before="100" w:beforeAutospacing="1" w:after="100" w:afterAutospacing="1"/>
    </w:pPr>
    <w:rPr>
      <w:rFonts w:eastAsia="Times New Roman"/>
      <w:sz w:val="24"/>
      <w:szCs w:val="24"/>
    </w:rPr>
  </w:style>
  <w:style w:type="paragraph" w:styleId="a4">
    <w:name w:val="Balloon Text"/>
    <w:basedOn w:val="a"/>
    <w:link w:val="a5"/>
    <w:uiPriority w:val="99"/>
    <w:semiHidden/>
    <w:unhideWhenUsed/>
    <w:rsid w:val="00E36D9B"/>
    <w:rPr>
      <w:rFonts w:ascii="Tahoma" w:hAnsi="Tahoma" w:cs="Tahoma"/>
      <w:sz w:val="16"/>
      <w:szCs w:val="16"/>
    </w:rPr>
  </w:style>
  <w:style w:type="character" w:customStyle="1" w:styleId="a5">
    <w:name w:val="Текст выноски Знак"/>
    <w:basedOn w:val="a0"/>
    <w:link w:val="a4"/>
    <w:uiPriority w:val="99"/>
    <w:semiHidden/>
    <w:rsid w:val="00E36D9B"/>
    <w:rPr>
      <w:rFonts w:ascii="Tahoma" w:hAnsi="Tahoma" w:cs="Tahoma"/>
      <w:sz w:val="16"/>
      <w:szCs w:val="16"/>
    </w:rPr>
  </w:style>
  <w:style w:type="character" w:customStyle="1" w:styleId="10">
    <w:name w:val="Заголовок 1 Знак"/>
    <w:basedOn w:val="a0"/>
    <w:link w:val="1"/>
    <w:rsid w:val="005F63C0"/>
    <w:rPr>
      <w:rFonts w:ascii="Times New Roman" w:eastAsia="Times New Roman" w:hAnsi="Times New Roman" w:cs="Times New Roman"/>
      <w:b/>
      <w:sz w:val="24"/>
      <w:szCs w:val="20"/>
      <w:lang w:eastAsia="ru-RU"/>
    </w:rPr>
  </w:style>
  <w:style w:type="paragraph" w:styleId="a6">
    <w:name w:val="header"/>
    <w:basedOn w:val="a"/>
    <w:link w:val="a7"/>
    <w:rsid w:val="005F63C0"/>
    <w:pPr>
      <w:tabs>
        <w:tab w:val="center" w:pos="4153"/>
        <w:tab w:val="right" w:pos="8306"/>
      </w:tabs>
    </w:pPr>
    <w:rPr>
      <w:rFonts w:ascii="Helv" w:eastAsia="Times New Roman" w:hAnsi="Helv"/>
      <w:sz w:val="20"/>
      <w:szCs w:val="20"/>
    </w:rPr>
  </w:style>
  <w:style w:type="character" w:customStyle="1" w:styleId="a7">
    <w:name w:val="Верхний колонтитул Знак"/>
    <w:basedOn w:val="a0"/>
    <w:link w:val="a6"/>
    <w:rsid w:val="005F63C0"/>
    <w:rPr>
      <w:rFonts w:ascii="Helv" w:eastAsia="Times New Roman" w:hAnsi="Helv" w:cs="Times New Roman"/>
      <w:sz w:val="20"/>
      <w:szCs w:val="20"/>
      <w:lang w:eastAsia="ru-RU"/>
    </w:rPr>
  </w:style>
  <w:style w:type="character" w:styleId="a8">
    <w:name w:val="page number"/>
    <w:basedOn w:val="a0"/>
    <w:rsid w:val="005F63C0"/>
  </w:style>
  <w:style w:type="table" w:styleId="a9">
    <w:name w:val="Table Grid"/>
    <w:basedOn w:val="a1"/>
    <w:rsid w:val="005F63C0"/>
    <w:pPr>
      <w:spacing w:after="0" w:line="240" w:lineRule="auto"/>
    </w:pPr>
    <w:rPr>
      <w:rFonts w:ascii="Roman PS" w:eastAsia="Times New Roman" w:hAnsi="Roman PS"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eieeeieiioeooe">
    <w:name w:val="Ie?iee eieiioeooe"/>
    <w:basedOn w:val="a"/>
    <w:rsid w:val="005F63C0"/>
    <w:pPr>
      <w:widowControl w:val="0"/>
      <w:tabs>
        <w:tab w:val="center" w:pos="4536"/>
        <w:tab w:val="right" w:pos="9072"/>
      </w:tabs>
    </w:pPr>
    <w:rPr>
      <w:rFonts w:eastAsia="Times New Roman"/>
      <w:sz w:val="20"/>
      <w:szCs w:val="20"/>
    </w:rPr>
  </w:style>
  <w:style w:type="paragraph" w:customStyle="1" w:styleId="Iauiue">
    <w:name w:val="Iau?iue"/>
    <w:rsid w:val="005F63C0"/>
    <w:pPr>
      <w:widowControl w:val="0"/>
      <w:spacing w:after="0" w:line="240" w:lineRule="auto"/>
    </w:pPr>
    <w:rPr>
      <w:rFonts w:ascii="Times New Roman" w:eastAsia="Times New Roman" w:hAnsi="Times New Roman" w:cs="Times New Roman"/>
      <w:sz w:val="20"/>
      <w:szCs w:val="20"/>
      <w:lang w:val="en-US" w:eastAsia="ru-RU"/>
    </w:rPr>
  </w:style>
  <w:style w:type="character" w:customStyle="1" w:styleId="kursiv">
    <w:name w:val="kursiv"/>
    <w:basedOn w:val="a0"/>
    <w:rsid w:val="005F63C0"/>
    <w:rPr>
      <w:i/>
      <w:noProof w:val="0"/>
      <w:lang w:val="en-US"/>
    </w:rPr>
  </w:style>
  <w:style w:type="paragraph" w:customStyle="1" w:styleId="11">
    <w:name w:val="заголовок 11"/>
    <w:basedOn w:val="a"/>
    <w:next w:val="a"/>
    <w:rsid w:val="005F63C0"/>
    <w:pPr>
      <w:keepNext/>
      <w:widowControl w:val="0"/>
      <w:spacing w:line="360" w:lineRule="auto"/>
      <w:jc w:val="center"/>
    </w:pPr>
    <w:rPr>
      <w:rFonts w:eastAsia="Times New Roman"/>
      <w:sz w:val="24"/>
      <w:szCs w:val="20"/>
    </w:rPr>
  </w:style>
  <w:style w:type="paragraph" w:styleId="aa">
    <w:name w:val="footer"/>
    <w:basedOn w:val="a"/>
    <w:link w:val="ab"/>
    <w:uiPriority w:val="99"/>
    <w:semiHidden/>
    <w:unhideWhenUsed/>
    <w:rsid w:val="008719CC"/>
    <w:pPr>
      <w:tabs>
        <w:tab w:val="center" w:pos="4677"/>
        <w:tab w:val="right" w:pos="9355"/>
      </w:tabs>
    </w:pPr>
  </w:style>
  <w:style w:type="character" w:customStyle="1" w:styleId="ab">
    <w:name w:val="Нижний колонтитул Знак"/>
    <w:basedOn w:val="a0"/>
    <w:link w:val="aa"/>
    <w:uiPriority w:val="99"/>
    <w:semiHidden/>
    <w:rsid w:val="008719CC"/>
    <w:rPr>
      <w:rFonts w:ascii="Times New Roman" w:eastAsiaTheme="minorEastAsia" w:hAnsi="Times New Roman" w:cs="Times New Roman"/>
      <w:lang w:eastAsia="ru-RU"/>
    </w:rPr>
  </w:style>
  <w:style w:type="character" w:customStyle="1" w:styleId="30">
    <w:name w:val="Заголовок 3 Знак"/>
    <w:basedOn w:val="a0"/>
    <w:link w:val="3"/>
    <w:uiPriority w:val="9"/>
    <w:rsid w:val="00185AAD"/>
    <w:rPr>
      <w:rFonts w:asciiTheme="majorHAnsi" w:eastAsiaTheme="majorEastAsia" w:hAnsiTheme="majorHAnsi" w:cstheme="majorBidi"/>
      <w:b/>
      <w:bCs/>
      <w:color w:val="4F81BD" w:themeColor="accent1"/>
      <w:lang w:eastAsia="ru-RU"/>
    </w:rPr>
  </w:style>
  <w:style w:type="character" w:styleId="ac">
    <w:name w:val="Strong"/>
    <w:basedOn w:val="a0"/>
    <w:uiPriority w:val="22"/>
    <w:qFormat/>
    <w:rsid w:val="00185AAD"/>
    <w:rPr>
      <w:b/>
      <w:bCs/>
    </w:rPr>
  </w:style>
  <w:style w:type="character" w:styleId="ad">
    <w:name w:val="Hyperlink"/>
    <w:basedOn w:val="a0"/>
    <w:uiPriority w:val="99"/>
    <w:unhideWhenUsed/>
    <w:rsid w:val="00185AAD"/>
    <w:rPr>
      <w:color w:val="0000FF"/>
      <w:u w:val="single"/>
    </w:rPr>
  </w:style>
  <w:style w:type="paragraph" w:styleId="z-">
    <w:name w:val="HTML Top of Form"/>
    <w:basedOn w:val="a"/>
    <w:next w:val="a"/>
    <w:link w:val="z-0"/>
    <w:hidden/>
    <w:uiPriority w:val="99"/>
    <w:semiHidden/>
    <w:unhideWhenUsed/>
    <w:rsid w:val="00185AAD"/>
    <w:pPr>
      <w:pBdr>
        <w:bottom w:val="single" w:sz="6" w:space="1" w:color="auto"/>
      </w:pBdr>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85AAD"/>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85AAD"/>
    <w:pPr>
      <w:pBdr>
        <w:top w:val="single" w:sz="6" w:space="1" w:color="auto"/>
      </w:pBdr>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85AAD"/>
    <w:rPr>
      <w:rFonts w:ascii="Arial" w:eastAsia="Times New Roman" w:hAnsi="Arial" w:cs="Arial"/>
      <w:vanish/>
      <w:sz w:val="16"/>
      <w:szCs w:val="16"/>
      <w:lang w:eastAsia="ru-RU"/>
    </w:rPr>
  </w:style>
  <w:style w:type="character" w:customStyle="1" w:styleId="20">
    <w:name w:val="Заголовок 2 Знак"/>
    <w:basedOn w:val="a0"/>
    <w:link w:val="2"/>
    <w:uiPriority w:val="9"/>
    <w:rsid w:val="006627FE"/>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rsid w:val="006627FE"/>
    <w:rPr>
      <w:rFonts w:asciiTheme="majorHAnsi" w:eastAsiaTheme="majorEastAsia" w:hAnsiTheme="majorHAnsi" w:cstheme="majorBidi"/>
      <w:b/>
      <w:bCs/>
      <w:i/>
      <w:iCs/>
      <w:color w:val="4F81BD" w:themeColor="accent1"/>
      <w:lang w:eastAsia="ru-RU"/>
    </w:rPr>
  </w:style>
  <w:style w:type="paragraph" w:customStyle="1" w:styleId="su-heading-style-flat-blue">
    <w:name w:val="su-heading-style-flat-blue"/>
    <w:basedOn w:val="a"/>
    <w:rsid w:val="003C48A2"/>
    <w:pPr>
      <w:spacing w:before="100" w:beforeAutospacing="1" w:after="100" w:afterAutospacing="1"/>
    </w:pPr>
    <w:rPr>
      <w:rFonts w:eastAsia="Times New Roman"/>
      <w:sz w:val="24"/>
      <w:szCs w:val="24"/>
    </w:rPr>
  </w:style>
  <w:style w:type="character" w:customStyle="1" w:styleId="c0">
    <w:name w:val="c0"/>
    <w:basedOn w:val="a0"/>
    <w:rsid w:val="008262CF"/>
  </w:style>
</w:styles>
</file>

<file path=word/webSettings.xml><?xml version="1.0" encoding="utf-8"?>
<w:webSettings xmlns:r="http://schemas.openxmlformats.org/officeDocument/2006/relationships" xmlns:w="http://schemas.openxmlformats.org/wordprocessingml/2006/main">
  <w:divs>
    <w:div w:id="72162249">
      <w:bodyDiv w:val="1"/>
      <w:marLeft w:val="0"/>
      <w:marRight w:val="0"/>
      <w:marTop w:val="0"/>
      <w:marBottom w:val="0"/>
      <w:divBdr>
        <w:top w:val="none" w:sz="0" w:space="0" w:color="auto"/>
        <w:left w:val="none" w:sz="0" w:space="0" w:color="auto"/>
        <w:bottom w:val="none" w:sz="0" w:space="0" w:color="auto"/>
        <w:right w:val="none" w:sz="0" w:space="0" w:color="auto"/>
      </w:divBdr>
    </w:div>
    <w:div w:id="232206076">
      <w:bodyDiv w:val="1"/>
      <w:marLeft w:val="0"/>
      <w:marRight w:val="0"/>
      <w:marTop w:val="0"/>
      <w:marBottom w:val="0"/>
      <w:divBdr>
        <w:top w:val="none" w:sz="0" w:space="0" w:color="auto"/>
        <w:left w:val="none" w:sz="0" w:space="0" w:color="auto"/>
        <w:bottom w:val="none" w:sz="0" w:space="0" w:color="auto"/>
        <w:right w:val="none" w:sz="0" w:space="0" w:color="auto"/>
      </w:divBdr>
      <w:divsChild>
        <w:div w:id="594292403">
          <w:marLeft w:val="0"/>
          <w:marRight w:val="0"/>
          <w:marTop w:val="375"/>
          <w:marBottom w:val="375"/>
          <w:divBdr>
            <w:top w:val="none" w:sz="0" w:space="0" w:color="auto"/>
            <w:left w:val="none" w:sz="0" w:space="0" w:color="auto"/>
            <w:bottom w:val="none" w:sz="0" w:space="0" w:color="auto"/>
            <w:right w:val="none" w:sz="0" w:space="0" w:color="auto"/>
          </w:divBdr>
          <w:divsChild>
            <w:div w:id="1109273901">
              <w:marLeft w:val="0"/>
              <w:marRight w:val="0"/>
              <w:marTop w:val="0"/>
              <w:marBottom w:val="0"/>
              <w:divBdr>
                <w:top w:val="none" w:sz="0" w:space="0" w:color="auto"/>
                <w:left w:val="none" w:sz="0" w:space="0" w:color="auto"/>
                <w:bottom w:val="none" w:sz="0" w:space="0" w:color="auto"/>
                <w:right w:val="none" w:sz="0" w:space="0" w:color="auto"/>
              </w:divBdr>
              <w:divsChild>
                <w:div w:id="887690049">
                  <w:marLeft w:val="0"/>
                  <w:marRight w:val="0"/>
                  <w:marTop w:val="0"/>
                  <w:marBottom w:val="0"/>
                  <w:divBdr>
                    <w:top w:val="none" w:sz="0" w:space="0" w:color="auto"/>
                    <w:left w:val="none" w:sz="0" w:space="0" w:color="auto"/>
                    <w:bottom w:val="none" w:sz="0" w:space="0" w:color="auto"/>
                    <w:right w:val="none" w:sz="0" w:space="0" w:color="auto"/>
                  </w:divBdr>
                </w:div>
                <w:div w:id="736248875">
                  <w:marLeft w:val="0"/>
                  <w:marRight w:val="0"/>
                  <w:marTop w:val="0"/>
                  <w:marBottom w:val="0"/>
                  <w:divBdr>
                    <w:top w:val="none" w:sz="0" w:space="0" w:color="auto"/>
                    <w:left w:val="none" w:sz="0" w:space="0" w:color="auto"/>
                    <w:bottom w:val="none" w:sz="0" w:space="0" w:color="auto"/>
                    <w:right w:val="none" w:sz="0" w:space="0" w:color="auto"/>
                  </w:divBdr>
                  <w:divsChild>
                    <w:div w:id="6371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560908">
          <w:marLeft w:val="0"/>
          <w:marRight w:val="0"/>
          <w:marTop w:val="0"/>
          <w:marBottom w:val="0"/>
          <w:divBdr>
            <w:top w:val="none" w:sz="0" w:space="0" w:color="auto"/>
            <w:left w:val="none" w:sz="0" w:space="0" w:color="auto"/>
            <w:bottom w:val="none" w:sz="0" w:space="0" w:color="auto"/>
            <w:right w:val="none" w:sz="0" w:space="0" w:color="auto"/>
          </w:divBdr>
          <w:divsChild>
            <w:div w:id="1689217324">
              <w:marLeft w:val="0"/>
              <w:marRight w:val="0"/>
              <w:marTop w:val="0"/>
              <w:marBottom w:val="0"/>
              <w:divBdr>
                <w:top w:val="single" w:sz="12" w:space="0" w:color="EFEFEF"/>
                <w:left w:val="single" w:sz="12" w:space="0" w:color="EFEFEF"/>
                <w:bottom w:val="single" w:sz="12" w:space="0" w:color="EFEFEF"/>
                <w:right w:val="single" w:sz="12" w:space="0" w:color="EFEFEF"/>
              </w:divBdr>
              <w:divsChild>
                <w:div w:id="1732119198">
                  <w:marLeft w:val="0"/>
                  <w:marRight w:val="0"/>
                  <w:marTop w:val="0"/>
                  <w:marBottom w:val="0"/>
                  <w:divBdr>
                    <w:top w:val="none" w:sz="0" w:space="0" w:color="auto"/>
                    <w:left w:val="none" w:sz="0" w:space="0" w:color="auto"/>
                    <w:bottom w:val="none" w:sz="0" w:space="0" w:color="auto"/>
                    <w:right w:val="none" w:sz="0" w:space="0" w:color="auto"/>
                  </w:divBdr>
                  <w:divsChild>
                    <w:div w:id="1980379756">
                      <w:marLeft w:val="0"/>
                      <w:marRight w:val="0"/>
                      <w:marTop w:val="0"/>
                      <w:marBottom w:val="0"/>
                      <w:divBdr>
                        <w:top w:val="none" w:sz="0" w:space="0" w:color="auto"/>
                        <w:left w:val="none" w:sz="0" w:space="0" w:color="auto"/>
                        <w:bottom w:val="none" w:sz="0" w:space="0" w:color="auto"/>
                        <w:right w:val="none" w:sz="0" w:space="0" w:color="auto"/>
                      </w:divBdr>
                      <w:divsChild>
                        <w:div w:id="835193836">
                          <w:marLeft w:val="0"/>
                          <w:marRight w:val="0"/>
                          <w:marTop w:val="0"/>
                          <w:marBottom w:val="0"/>
                          <w:divBdr>
                            <w:top w:val="none" w:sz="0" w:space="0" w:color="auto"/>
                            <w:left w:val="none" w:sz="0" w:space="0" w:color="auto"/>
                            <w:bottom w:val="none" w:sz="0" w:space="0" w:color="auto"/>
                            <w:right w:val="none" w:sz="0" w:space="0" w:color="auto"/>
                          </w:divBdr>
                          <w:divsChild>
                            <w:div w:id="1220285726">
                              <w:marLeft w:val="-18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7660">
      <w:bodyDiv w:val="1"/>
      <w:marLeft w:val="0"/>
      <w:marRight w:val="0"/>
      <w:marTop w:val="0"/>
      <w:marBottom w:val="0"/>
      <w:divBdr>
        <w:top w:val="none" w:sz="0" w:space="0" w:color="auto"/>
        <w:left w:val="none" w:sz="0" w:space="0" w:color="auto"/>
        <w:bottom w:val="none" w:sz="0" w:space="0" w:color="auto"/>
        <w:right w:val="none" w:sz="0" w:space="0" w:color="auto"/>
      </w:divBdr>
    </w:div>
    <w:div w:id="505558553">
      <w:bodyDiv w:val="1"/>
      <w:marLeft w:val="0"/>
      <w:marRight w:val="0"/>
      <w:marTop w:val="0"/>
      <w:marBottom w:val="0"/>
      <w:divBdr>
        <w:top w:val="none" w:sz="0" w:space="0" w:color="auto"/>
        <w:left w:val="none" w:sz="0" w:space="0" w:color="auto"/>
        <w:bottom w:val="none" w:sz="0" w:space="0" w:color="auto"/>
        <w:right w:val="none" w:sz="0" w:space="0" w:color="auto"/>
      </w:divBdr>
      <w:divsChild>
        <w:div w:id="481001092">
          <w:marLeft w:val="0"/>
          <w:marRight w:val="0"/>
          <w:marTop w:val="0"/>
          <w:marBottom w:val="0"/>
          <w:divBdr>
            <w:top w:val="none" w:sz="0" w:space="0" w:color="auto"/>
            <w:left w:val="none" w:sz="0" w:space="0" w:color="auto"/>
            <w:bottom w:val="none" w:sz="0" w:space="0" w:color="auto"/>
            <w:right w:val="none" w:sz="0" w:space="0" w:color="auto"/>
          </w:divBdr>
          <w:divsChild>
            <w:div w:id="223371538">
              <w:marLeft w:val="0"/>
              <w:marRight w:val="0"/>
              <w:marTop w:val="0"/>
              <w:marBottom w:val="0"/>
              <w:divBdr>
                <w:top w:val="none" w:sz="0" w:space="0" w:color="auto"/>
                <w:left w:val="none" w:sz="0" w:space="0" w:color="auto"/>
                <w:bottom w:val="none" w:sz="0" w:space="0" w:color="auto"/>
                <w:right w:val="none" w:sz="0" w:space="0" w:color="auto"/>
              </w:divBdr>
              <w:divsChild>
                <w:div w:id="345713734">
                  <w:marLeft w:val="0"/>
                  <w:marRight w:val="0"/>
                  <w:marTop w:val="0"/>
                  <w:marBottom w:val="0"/>
                  <w:divBdr>
                    <w:top w:val="none" w:sz="0" w:space="0" w:color="auto"/>
                    <w:left w:val="none" w:sz="0" w:space="0" w:color="auto"/>
                    <w:bottom w:val="none" w:sz="0" w:space="0" w:color="auto"/>
                    <w:right w:val="none" w:sz="0" w:space="0" w:color="auto"/>
                  </w:divBdr>
                  <w:divsChild>
                    <w:div w:id="1568300520">
                      <w:marLeft w:val="0"/>
                      <w:marRight w:val="0"/>
                      <w:marTop w:val="0"/>
                      <w:marBottom w:val="0"/>
                      <w:divBdr>
                        <w:top w:val="none" w:sz="0" w:space="0" w:color="auto"/>
                        <w:left w:val="none" w:sz="0" w:space="0" w:color="auto"/>
                        <w:bottom w:val="none" w:sz="0" w:space="0" w:color="auto"/>
                        <w:right w:val="none" w:sz="0" w:space="0" w:color="auto"/>
                      </w:divBdr>
                    </w:div>
                    <w:div w:id="981349180">
                      <w:marLeft w:val="0"/>
                      <w:marRight w:val="0"/>
                      <w:marTop w:val="225"/>
                      <w:marBottom w:val="225"/>
                      <w:divBdr>
                        <w:top w:val="none" w:sz="0" w:space="0" w:color="auto"/>
                        <w:left w:val="none" w:sz="0" w:space="0" w:color="auto"/>
                        <w:bottom w:val="none" w:sz="0" w:space="0" w:color="auto"/>
                        <w:right w:val="none" w:sz="0" w:space="0" w:color="auto"/>
                      </w:divBdr>
                    </w:div>
                    <w:div w:id="500511723">
                      <w:marLeft w:val="0"/>
                      <w:marRight w:val="0"/>
                      <w:marTop w:val="0"/>
                      <w:marBottom w:val="0"/>
                      <w:divBdr>
                        <w:top w:val="none" w:sz="0" w:space="0" w:color="auto"/>
                        <w:left w:val="none" w:sz="0" w:space="0" w:color="auto"/>
                        <w:bottom w:val="none" w:sz="0" w:space="0" w:color="auto"/>
                        <w:right w:val="none" w:sz="0" w:space="0" w:color="auto"/>
                      </w:divBdr>
                    </w:div>
                    <w:div w:id="2022852372">
                      <w:marLeft w:val="0"/>
                      <w:marRight w:val="0"/>
                      <w:marTop w:val="0"/>
                      <w:marBottom w:val="0"/>
                      <w:divBdr>
                        <w:top w:val="none" w:sz="0" w:space="0" w:color="auto"/>
                        <w:left w:val="none" w:sz="0" w:space="0" w:color="auto"/>
                        <w:bottom w:val="none" w:sz="0" w:space="0" w:color="auto"/>
                        <w:right w:val="none" w:sz="0" w:space="0" w:color="auto"/>
                      </w:divBdr>
                    </w:div>
                    <w:div w:id="740369486">
                      <w:marLeft w:val="0"/>
                      <w:marRight w:val="0"/>
                      <w:marTop w:val="0"/>
                      <w:marBottom w:val="0"/>
                      <w:divBdr>
                        <w:top w:val="none" w:sz="0" w:space="0" w:color="auto"/>
                        <w:left w:val="none" w:sz="0" w:space="0" w:color="auto"/>
                        <w:bottom w:val="none" w:sz="0" w:space="0" w:color="auto"/>
                        <w:right w:val="none" w:sz="0" w:space="0" w:color="auto"/>
                      </w:divBdr>
                      <w:divsChild>
                        <w:div w:id="822814193">
                          <w:marLeft w:val="0"/>
                          <w:marRight w:val="0"/>
                          <w:marTop w:val="0"/>
                          <w:marBottom w:val="0"/>
                          <w:divBdr>
                            <w:top w:val="none" w:sz="0" w:space="0" w:color="auto"/>
                            <w:left w:val="none" w:sz="0" w:space="0" w:color="auto"/>
                            <w:bottom w:val="none" w:sz="0" w:space="0" w:color="auto"/>
                            <w:right w:val="none" w:sz="0" w:space="0" w:color="auto"/>
                          </w:divBdr>
                          <w:divsChild>
                            <w:div w:id="151672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33">
                      <w:marLeft w:val="0"/>
                      <w:marRight w:val="0"/>
                      <w:marTop w:val="0"/>
                      <w:marBottom w:val="0"/>
                      <w:divBdr>
                        <w:top w:val="none" w:sz="0" w:space="0" w:color="auto"/>
                        <w:left w:val="none" w:sz="0" w:space="0" w:color="auto"/>
                        <w:bottom w:val="none" w:sz="0" w:space="0" w:color="auto"/>
                        <w:right w:val="none" w:sz="0" w:space="0" w:color="auto"/>
                      </w:divBdr>
                    </w:div>
                    <w:div w:id="1474375162">
                      <w:marLeft w:val="0"/>
                      <w:marRight w:val="0"/>
                      <w:marTop w:val="0"/>
                      <w:marBottom w:val="0"/>
                      <w:divBdr>
                        <w:top w:val="none" w:sz="0" w:space="0" w:color="auto"/>
                        <w:left w:val="none" w:sz="0" w:space="0" w:color="auto"/>
                        <w:bottom w:val="none" w:sz="0" w:space="0" w:color="auto"/>
                        <w:right w:val="none" w:sz="0" w:space="0" w:color="auto"/>
                      </w:divBdr>
                      <w:divsChild>
                        <w:div w:id="1303120872">
                          <w:marLeft w:val="0"/>
                          <w:marRight w:val="0"/>
                          <w:marTop w:val="0"/>
                          <w:marBottom w:val="0"/>
                          <w:divBdr>
                            <w:top w:val="none" w:sz="0" w:space="0" w:color="auto"/>
                            <w:left w:val="none" w:sz="0" w:space="0" w:color="auto"/>
                            <w:bottom w:val="none" w:sz="0" w:space="0" w:color="auto"/>
                            <w:right w:val="none" w:sz="0" w:space="0" w:color="auto"/>
                          </w:divBdr>
                          <w:divsChild>
                            <w:div w:id="151703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17167">
                      <w:marLeft w:val="0"/>
                      <w:marRight w:val="0"/>
                      <w:marTop w:val="0"/>
                      <w:marBottom w:val="0"/>
                      <w:divBdr>
                        <w:top w:val="none" w:sz="0" w:space="0" w:color="auto"/>
                        <w:left w:val="none" w:sz="0" w:space="0" w:color="auto"/>
                        <w:bottom w:val="none" w:sz="0" w:space="0" w:color="auto"/>
                        <w:right w:val="none" w:sz="0" w:space="0" w:color="auto"/>
                      </w:divBdr>
                    </w:div>
                    <w:div w:id="2095204172">
                      <w:marLeft w:val="0"/>
                      <w:marRight w:val="0"/>
                      <w:marTop w:val="0"/>
                      <w:marBottom w:val="0"/>
                      <w:divBdr>
                        <w:top w:val="none" w:sz="0" w:space="0" w:color="auto"/>
                        <w:left w:val="none" w:sz="0" w:space="0" w:color="auto"/>
                        <w:bottom w:val="none" w:sz="0" w:space="0" w:color="auto"/>
                        <w:right w:val="none" w:sz="0" w:space="0" w:color="auto"/>
                      </w:divBdr>
                    </w:div>
                    <w:div w:id="1381587653">
                      <w:marLeft w:val="0"/>
                      <w:marRight w:val="0"/>
                      <w:marTop w:val="0"/>
                      <w:marBottom w:val="0"/>
                      <w:divBdr>
                        <w:top w:val="none" w:sz="0" w:space="0" w:color="auto"/>
                        <w:left w:val="none" w:sz="0" w:space="0" w:color="auto"/>
                        <w:bottom w:val="none" w:sz="0" w:space="0" w:color="auto"/>
                        <w:right w:val="none" w:sz="0" w:space="0" w:color="auto"/>
                      </w:divBdr>
                    </w:div>
                    <w:div w:id="1763909494">
                      <w:marLeft w:val="0"/>
                      <w:marRight w:val="0"/>
                      <w:marTop w:val="0"/>
                      <w:marBottom w:val="0"/>
                      <w:divBdr>
                        <w:top w:val="none" w:sz="0" w:space="0" w:color="auto"/>
                        <w:left w:val="none" w:sz="0" w:space="0" w:color="auto"/>
                        <w:bottom w:val="none" w:sz="0" w:space="0" w:color="auto"/>
                        <w:right w:val="none" w:sz="0" w:space="0" w:color="auto"/>
                      </w:divBdr>
                    </w:div>
                    <w:div w:id="1134718057">
                      <w:marLeft w:val="0"/>
                      <w:marRight w:val="0"/>
                      <w:marTop w:val="0"/>
                      <w:marBottom w:val="0"/>
                      <w:divBdr>
                        <w:top w:val="none" w:sz="0" w:space="0" w:color="auto"/>
                        <w:left w:val="none" w:sz="0" w:space="0" w:color="auto"/>
                        <w:bottom w:val="none" w:sz="0" w:space="0" w:color="auto"/>
                        <w:right w:val="none" w:sz="0" w:space="0" w:color="auto"/>
                      </w:divBdr>
                    </w:div>
                    <w:div w:id="6014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667747">
          <w:marLeft w:val="0"/>
          <w:marRight w:val="0"/>
          <w:marTop w:val="0"/>
          <w:marBottom w:val="0"/>
          <w:divBdr>
            <w:top w:val="none" w:sz="0" w:space="0" w:color="auto"/>
            <w:left w:val="none" w:sz="0" w:space="0" w:color="auto"/>
            <w:bottom w:val="none" w:sz="0" w:space="0" w:color="auto"/>
            <w:right w:val="none" w:sz="0" w:space="0" w:color="auto"/>
          </w:divBdr>
          <w:divsChild>
            <w:div w:id="1899121416">
              <w:marLeft w:val="0"/>
              <w:marRight w:val="0"/>
              <w:marTop w:val="0"/>
              <w:marBottom w:val="0"/>
              <w:divBdr>
                <w:top w:val="none" w:sz="0" w:space="0" w:color="auto"/>
                <w:left w:val="none" w:sz="0" w:space="0" w:color="auto"/>
                <w:bottom w:val="none" w:sz="0" w:space="0" w:color="auto"/>
                <w:right w:val="none" w:sz="0" w:space="0" w:color="auto"/>
              </w:divBdr>
            </w:div>
          </w:divsChild>
        </w:div>
        <w:div w:id="1717193629">
          <w:marLeft w:val="0"/>
          <w:marRight w:val="0"/>
          <w:marTop w:val="0"/>
          <w:marBottom w:val="0"/>
          <w:divBdr>
            <w:top w:val="none" w:sz="0" w:space="0" w:color="auto"/>
            <w:left w:val="none" w:sz="0" w:space="0" w:color="auto"/>
            <w:bottom w:val="none" w:sz="0" w:space="0" w:color="auto"/>
            <w:right w:val="none" w:sz="0" w:space="0" w:color="auto"/>
          </w:divBdr>
          <w:divsChild>
            <w:div w:id="139813103">
              <w:marLeft w:val="0"/>
              <w:marRight w:val="0"/>
              <w:marTop w:val="0"/>
              <w:marBottom w:val="0"/>
              <w:divBdr>
                <w:top w:val="none" w:sz="0" w:space="0" w:color="auto"/>
                <w:left w:val="none" w:sz="0" w:space="0" w:color="auto"/>
                <w:bottom w:val="none" w:sz="0" w:space="0" w:color="auto"/>
                <w:right w:val="none" w:sz="0" w:space="0" w:color="auto"/>
              </w:divBdr>
              <w:divsChild>
                <w:div w:id="1514998511">
                  <w:marLeft w:val="0"/>
                  <w:marRight w:val="0"/>
                  <w:marTop w:val="0"/>
                  <w:marBottom w:val="0"/>
                  <w:divBdr>
                    <w:top w:val="none" w:sz="0" w:space="0" w:color="auto"/>
                    <w:left w:val="none" w:sz="0" w:space="0" w:color="auto"/>
                    <w:bottom w:val="none" w:sz="0" w:space="0" w:color="auto"/>
                    <w:right w:val="none" w:sz="0" w:space="0" w:color="auto"/>
                  </w:divBdr>
                  <w:divsChild>
                    <w:div w:id="1128430369">
                      <w:marLeft w:val="0"/>
                      <w:marRight w:val="0"/>
                      <w:marTop w:val="0"/>
                      <w:marBottom w:val="0"/>
                      <w:divBdr>
                        <w:top w:val="none" w:sz="0" w:space="0" w:color="auto"/>
                        <w:left w:val="none" w:sz="0" w:space="0" w:color="auto"/>
                        <w:bottom w:val="none" w:sz="0" w:space="0" w:color="auto"/>
                        <w:right w:val="none" w:sz="0" w:space="0" w:color="auto"/>
                      </w:divBdr>
                      <w:divsChild>
                        <w:div w:id="1157843738">
                          <w:marLeft w:val="0"/>
                          <w:marRight w:val="0"/>
                          <w:marTop w:val="0"/>
                          <w:marBottom w:val="0"/>
                          <w:divBdr>
                            <w:top w:val="none" w:sz="0" w:space="0" w:color="auto"/>
                            <w:left w:val="none" w:sz="0" w:space="0" w:color="auto"/>
                            <w:bottom w:val="none" w:sz="0" w:space="0" w:color="auto"/>
                            <w:right w:val="none" w:sz="0" w:space="0" w:color="auto"/>
                          </w:divBdr>
                          <w:divsChild>
                            <w:div w:id="1144392516">
                              <w:marLeft w:val="0"/>
                              <w:marRight w:val="0"/>
                              <w:marTop w:val="0"/>
                              <w:marBottom w:val="0"/>
                              <w:divBdr>
                                <w:top w:val="single" w:sz="6" w:space="12" w:color="FFFFFF"/>
                                <w:left w:val="single" w:sz="6" w:space="12" w:color="FFFFFF"/>
                                <w:bottom w:val="single" w:sz="6" w:space="12" w:color="FFFFFF"/>
                                <w:right w:val="single" w:sz="6" w:space="12" w:color="FFFFFF"/>
                              </w:divBdr>
                              <w:divsChild>
                                <w:div w:id="1259099050">
                                  <w:marLeft w:val="0"/>
                                  <w:marRight w:val="0"/>
                                  <w:marTop w:val="0"/>
                                  <w:marBottom w:val="0"/>
                                  <w:divBdr>
                                    <w:top w:val="none" w:sz="0" w:space="0" w:color="auto"/>
                                    <w:left w:val="none" w:sz="0" w:space="0" w:color="auto"/>
                                    <w:bottom w:val="none" w:sz="0" w:space="0" w:color="auto"/>
                                    <w:right w:val="none" w:sz="0" w:space="0" w:color="auto"/>
                                  </w:divBdr>
                                  <w:divsChild>
                                    <w:div w:id="1799953412">
                                      <w:marLeft w:val="0"/>
                                      <w:marRight w:val="0"/>
                                      <w:marTop w:val="0"/>
                                      <w:marBottom w:val="0"/>
                                      <w:divBdr>
                                        <w:top w:val="single" w:sz="6" w:space="0" w:color="D9D9D9"/>
                                        <w:left w:val="single" w:sz="6" w:space="0" w:color="D9D9D9"/>
                                        <w:bottom w:val="single" w:sz="6" w:space="0" w:color="D9D9D9"/>
                                        <w:right w:val="single" w:sz="6" w:space="0" w:color="D9D9D9"/>
                                      </w:divBdr>
                                    </w:div>
                                  </w:divsChild>
                                </w:div>
                              </w:divsChild>
                            </w:div>
                          </w:divsChild>
                        </w:div>
                      </w:divsChild>
                    </w:div>
                    <w:div w:id="1528565629">
                      <w:marLeft w:val="0"/>
                      <w:marRight w:val="0"/>
                      <w:marTop w:val="0"/>
                      <w:marBottom w:val="0"/>
                      <w:divBdr>
                        <w:top w:val="none" w:sz="0" w:space="0" w:color="auto"/>
                        <w:left w:val="none" w:sz="0" w:space="0" w:color="auto"/>
                        <w:bottom w:val="none" w:sz="0" w:space="0" w:color="auto"/>
                        <w:right w:val="none" w:sz="0" w:space="0" w:color="auto"/>
                      </w:divBdr>
                    </w:div>
                    <w:div w:id="904219440">
                      <w:marLeft w:val="0"/>
                      <w:marRight w:val="0"/>
                      <w:marTop w:val="0"/>
                      <w:marBottom w:val="0"/>
                      <w:divBdr>
                        <w:top w:val="none" w:sz="0" w:space="0" w:color="auto"/>
                        <w:left w:val="none" w:sz="0" w:space="0" w:color="auto"/>
                        <w:bottom w:val="none" w:sz="0" w:space="0" w:color="auto"/>
                        <w:right w:val="none" w:sz="0" w:space="0" w:color="auto"/>
                      </w:divBdr>
                    </w:div>
                    <w:div w:id="2115635469">
                      <w:marLeft w:val="0"/>
                      <w:marRight w:val="0"/>
                      <w:marTop w:val="225"/>
                      <w:marBottom w:val="225"/>
                      <w:divBdr>
                        <w:top w:val="none" w:sz="0" w:space="0" w:color="auto"/>
                        <w:left w:val="none" w:sz="0" w:space="0" w:color="auto"/>
                        <w:bottom w:val="none" w:sz="0" w:space="0" w:color="auto"/>
                        <w:right w:val="none" w:sz="0" w:space="0" w:color="auto"/>
                      </w:divBdr>
                    </w:div>
                    <w:div w:id="892815226">
                      <w:marLeft w:val="0"/>
                      <w:marRight w:val="0"/>
                      <w:marTop w:val="0"/>
                      <w:marBottom w:val="0"/>
                      <w:divBdr>
                        <w:top w:val="none" w:sz="0" w:space="0" w:color="auto"/>
                        <w:left w:val="none" w:sz="0" w:space="0" w:color="auto"/>
                        <w:bottom w:val="none" w:sz="0" w:space="0" w:color="auto"/>
                        <w:right w:val="none" w:sz="0" w:space="0" w:color="auto"/>
                      </w:divBdr>
                    </w:div>
                    <w:div w:id="1051340534">
                      <w:marLeft w:val="0"/>
                      <w:marRight w:val="0"/>
                      <w:marTop w:val="0"/>
                      <w:marBottom w:val="0"/>
                      <w:divBdr>
                        <w:top w:val="none" w:sz="0" w:space="0" w:color="auto"/>
                        <w:left w:val="none" w:sz="0" w:space="0" w:color="auto"/>
                        <w:bottom w:val="none" w:sz="0" w:space="0" w:color="auto"/>
                        <w:right w:val="none" w:sz="0" w:space="0" w:color="auto"/>
                      </w:divBdr>
                    </w:div>
                    <w:div w:id="508328418">
                      <w:marLeft w:val="0"/>
                      <w:marRight w:val="0"/>
                      <w:marTop w:val="0"/>
                      <w:marBottom w:val="0"/>
                      <w:divBdr>
                        <w:top w:val="none" w:sz="0" w:space="0" w:color="auto"/>
                        <w:left w:val="none" w:sz="0" w:space="0" w:color="auto"/>
                        <w:bottom w:val="none" w:sz="0" w:space="0" w:color="auto"/>
                        <w:right w:val="none" w:sz="0" w:space="0" w:color="auto"/>
                      </w:divBdr>
                    </w:div>
                    <w:div w:id="8068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7623">
      <w:bodyDiv w:val="1"/>
      <w:marLeft w:val="0"/>
      <w:marRight w:val="0"/>
      <w:marTop w:val="0"/>
      <w:marBottom w:val="0"/>
      <w:divBdr>
        <w:top w:val="none" w:sz="0" w:space="0" w:color="auto"/>
        <w:left w:val="none" w:sz="0" w:space="0" w:color="auto"/>
        <w:bottom w:val="none" w:sz="0" w:space="0" w:color="auto"/>
        <w:right w:val="none" w:sz="0" w:space="0" w:color="auto"/>
      </w:divBdr>
      <w:divsChild>
        <w:div w:id="109596638">
          <w:marLeft w:val="0"/>
          <w:marRight w:val="0"/>
          <w:marTop w:val="0"/>
          <w:marBottom w:val="360"/>
          <w:divBdr>
            <w:top w:val="none" w:sz="0" w:space="0" w:color="auto"/>
            <w:left w:val="none" w:sz="0" w:space="0" w:color="auto"/>
            <w:bottom w:val="none" w:sz="0" w:space="0" w:color="auto"/>
            <w:right w:val="none" w:sz="0" w:space="0" w:color="auto"/>
          </w:divBdr>
        </w:div>
      </w:divsChild>
    </w:div>
    <w:div w:id="760250146">
      <w:bodyDiv w:val="1"/>
      <w:marLeft w:val="0"/>
      <w:marRight w:val="0"/>
      <w:marTop w:val="0"/>
      <w:marBottom w:val="0"/>
      <w:divBdr>
        <w:top w:val="none" w:sz="0" w:space="0" w:color="auto"/>
        <w:left w:val="none" w:sz="0" w:space="0" w:color="auto"/>
        <w:bottom w:val="none" w:sz="0" w:space="0" w:color="auto"/>
        <w:right w:val="none" w:sz="0" w:space="0" w:color="auto"/>
      </w:divBdr>
    </w:div>
    <w:div w:id="784278156">
      <w:bodyDiv w:val="1"/>
      <w:marLeft w:val="0"/>
      <w:marRight w:val="0"/>
      <w:marTop w:val="0"/>
      <w:marBottom w:val="0"/>
      <w:divBdr>
        <w:top w:val="none" w:sz="0" w:space="0" w:color="auto"/>
        <w:left w:val="none" w:sz="0" w:space="0" w:color="auto"/>
        <w:bottom w:val="none" w:sz="0" w:space="0" w:color="auto"/>
        <w:right w:val="none" w:sz="0" w:space="0" w:color="auto"/>
      </w:divBdr>
      <w:divsChild>
        <w:div w:id="1684548962">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790513007">
      <w:bodyDiv w:val="1"/>
      <w:marLeft w:val="0"/>
      <w:marRight w:val="0"/>
      <w:marTop w:val="0"/>
      <w:marBottom w:val="0"/>
      <w:divBdr>
        <w:top w:val="none" w:sz="0" w:space="0" w:color="auto"/>
        <w:left w:val="none" w:sz="0" w:space="0" w:color="auto"/>
        <w:bottom w:val="none" w:sz="0" w:space="0" w:color="auto"/>
        <w:right w:val="none" w:sz="0" w:space="0" w:color="auto"/>
      </w:divBdr>
    </w:div>
    <w:div w:id="959385449">
      <w:bodyDiv w:val="1"/>
      <w:marLeft w:val="0"/>
      <w:marRight w:val="0"/>
      <w:marTop w:val="0"/>
      <w:marBottom w:val="0"/>
      <w:divBdr>
        <w:top w:val="none" w:sz="0" w:space="0" w:color="auto"/>
        <w:left w:val="none" w:sz="0" w:space="0" w:color="auto"/>
        <w:bottom w:val="none" w:sz="0" w:space="0" w:color="auto"/>
        <w:right w:val="none" w:sz="0" w:space="0" w:color="auto"/>
      </w:divBdr>
    </w:div>
    <w:div w:id="1194347590">
      <w:bodyDiv w:val="1"/>
      <w:marLeft w:val="0"/>
      <w:marRight w:val="0"/>
      <w:marTop w:val="0"/>
      <w:marBottom w:val="0"/>
      <w:divBdr>
        <w:top w:val="none" w:sz="0" w:space="0" w:color="auto"/>
        <w:left w:val="none" w:sz="0" w:space="0" w:color="auto"/>
        <w:bottom w:val="none" w:sz="0" w:space="0" w:color="auto"/>
        <w:right w:val="none" w:sz="0" w:space="0" w:color="auto"/>
      </w:divBdr>
    </w:div>
    <w:div w:id="1611232122">
      <w:bodyDiv w:val="1"/>
      <w:marLeft w:val="0"/>
      <w:marRight w:val="0"/>
      <w:marTop w:val="0"/>
      <w:marBottom w:val="0"/>
      <w:divBdr>
        <w:top w:val="none" w:sz="0" w:space="0" w:color="auto"/>
        <w:left w:val="none" w:sz="0" w:space="0" w:color="auto"/>
        <w:bottom w:val="none" w:sz="0" w:space="0" w:color="auto"/>
        <w:right w:val="none" w:sz="0" w:space="0" w:color="auto"/>
      </w:divBdr>
    </w:div>
    <w:div w:id="1994290266">
      <w:bodyDiv w:val="1"/>
      <w:marLeft w:val="0"/>
      <w:marRight w:val="0"/>
      <w:marTop w:val="0"/>
      <w:marBottom w:val="0"/>
      <w:divBdr>
        <w:top w:val="none" w:sz="0" w:space="0" w:color="auto"/>
        <w:left w:val="none" w:sz="0" w:space="0" w:color="auto"/>
        <w:bottom w:val="none" w:sz="0" w:space="0" w:color="auto"/>
        <w:right w:val="none" w:sz="0" w:space="0" w:color="auto"/>
      </w:divBdr>
    </w:div>
    <w:div w:id="214580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hyperlink" Target="https://atletiq.com/content/exercises/687/img_male_2.jpg" TargetMode="External"/><Relationship Id="rId17" Type="http://schemas.openxmlformats.org/officeDocument/2006/relationships/image" Target="media/image7.jpe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10" Type="http://schemas.openxmlformats.org/officeDocument/2006/relationships/hyperlink" Target="https://atletiq.com/content/exercises/687/img_male_1.jpg"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s://fitnavigator.ru/baza-uprazhnenij/podtjagivanija.html" TargetMode="Externa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5EECA7-3CAD-4D47-918E-2522AC2B3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1690</Words>
  <Characters>9638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ОБЖ</dc:creator>
  <cp:keywords/>
  <dc:description/>
  <cp:lastModifiedBy>user</cp:lastModifiedBy>
  <cp:revision>16</cp:revision>
  <dcterms:created xsi:type="dcterms:W3CDTF">2020-03-26T07:32:00Z</dcterms:created>
  <dcterms:modified xsi:type="dcterms:W3CDTF">2020-04-10T10:48:00Z</dcterms:modified>
</cp:coreProperties>
</file>